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3FA" w:rsidRPr="00D2099A" w:rsidRDefault="004C0F99" w:rsidP="004C0F99">
      <w:pPr>
        <w:pStyle w:val="a3"/>
        <w:numPr>
          <w:ilvl w:val="0"/>
          <w:numId w:val="1"/>
        </w:numPr>
        <w:spacing w:after="0" w:line="240" w:lineRule="auto"/>
        <w:rPr>
          <w:rFonts w:ascii="Times New Roman" w:hAnsi="Times New Roman" w:cs="Times New Roman"/>
          <w:b/>
          <w:sz w:val="28"/>
          <w:u w:val="single"/>
        </w:rPr>
      </w:pPr>
      <w:r w:rsidRPr="00D2099A">
        <w:rPr>
          <w:rFonts w:ascii="Times New Roman" w:hAnsi="Times New Roman" w:cs="Times New Roman"/>
          <w:b/>
          <w:sz w:val="28"/>
          <w:u w:val="single"/>
        </w:rPr>
        <w:t>Определение понятия «Экономика»</w:t>
      </w:r>
    </w:p>
    <w:p w:rsidR="004C0F99" w:rsidRPr="00D2099A" w:rsidRDefault="004C0F99" w:rsidP="004C0F99">
      <w:pPr>
        <w:pStyle w:val="a5"/>
        <w:spacing w:before="0" w:beforeAutospacing="0" w:after="0" w:afterAutospacing="0"/>
        <w:ind w:left="851"/>
        <w:rPr>
          <w:sz w:val="22"/>
          <w:szCs w:val="22"/>
        </w:rPr>
      </w:pPr>
      <w:proofErr w:type="spellStart"/>
      <w:r w:rsidRPr="00D2099A">
        <w:rPr>
          <w:b/>
          <w:bCs/>
          <w:sz w:val="22"/>
          <w:szCs w:val="22"/>
        </w:rPr>
        <w:t>Эконо́мика</w:t>
      </w:r>
      <w:proofErr w:type="spellEnd"/>
      <w:r w:rsidRPr="00D2099A">
        <w:rPr>
          <w:sz w:val="22"/>
          <w:szCs w:val="22"/>
        </w:rPr>
        <w:t xml:space="preserve"> (от </w:t>
      </w:r>
      <w:hyperlink r:id="rId6" w:tooltip="Древнегреческий язык" w:history="1">
        <w:proofErr w:type="spellStart"/>
        <w:r w:rsidRPr="00D2099A">
          <w:rPr>
            <w:rStyle w:val="a4"/>
            <w:color w:val="auto"/>
            <w:sz w:val="22"/>
            <w:szCs w:val="22"/>
          </w:rPr>
          <w:t>др</w:t>
        </w:r>
        <w:proofErr w:type="gramStart"/>
        <w:r w:rsidRPr="00D2099A">
          <w:rPr>
            <w:rStyle w:val="a4"/>
            <w:color w:val="auto"/>
            <w:sz w:val="22"/>
            <w:szCs w:val="22"/>
          </w:rPr>
          <w:t>.-</w:t>
        </w:r>
        <w:proofErr w:type="gramEnd"/>
        <w:r w:rsidRPr="00D2099A">
          <w:rPr>
            <w:rStyle w:val="a4"/>
            <w:color w:val="auto"/>
            <w:sz w:val="22"/>
            <w:szCs w:val="22"/>
          </w:rPr>
          <w:t>греч</w:t>
        </w:r>
        <w:proofErr w:type="spellEnd"/>
        <w:r w:rsidRPr="00D2099A">
          <w:rPr>
            <w:rStyle w:val="a4"/>
            <w:color w:val="auto"/>
            <w:sz w:val="22"/>
            <w:szCs w:val="22"/>
          </w:rPr>
          <w:t>.</w:t>
        </w:r>
      </w:hyperlink>
      <w:r w:rsidRPr="00D2099A">
        <w:rPr>
          <w:sz w:val="22"/>
          <w:szCs w:val="22"/>
        </w:rPr>
        <w:t xml:space="preserve"> οἶκος — </w:t>
      </w:r>
      <w:r w:rsidRPr="00D2099A">
        <w:rPr>
          <w:i/>
          <w:iCs/>
          <w:sz w:val="22"/>
          <w:szCs w:val="22"/>
        </w:rPr>
        <w:t>дом</w:t>
      </w:r>
      <w:r w:rsidRPr="00D2099A">
        <w:rPr>
          <w:sz w:val="22"/>
          <w:szCs w:val="22"/>
        </w:rPr>
        <w:t xml:space="preserve"> и νόμος — </w:t>
      </w:r>
      <w:r w:rsidRPr="00D2099A">
        <w:rPr>
          <w:i/>
          <w:iCs/>
          <w:sz w:val="22"/>
          <w:szCs w:val="22"/>
        </w:rPr>
        <w:t>правило, закон</w:t>
      </w:r>
      <w:r w:rsidRPr="00D2099A">
        <w:rPr>
          <w:sz w:val="22"/>
          <w:szCs w:val="22"/>
        </w:rPr>
        <w:t>, буквально «правила ведения хозяйства»)</w:t>
      </w:r>
      <w:r w:rsidR="00C82840" w:rsidRPr="00D2099A">
        <w:rPr>
          <w:sz w:val="22"/>
          <w:szCs w:val="22"/>
        </w:rPr>
        <w:t xml:space="preserve"> </w:t>
      </w:r>
      <w:r w:rsidRPr="00D2099A">
        <w:rPr>
          <w:sz w:val="22"/>
          <w:szCs w:val="22"/>
        </w:rPr>
        <w:t xml:space="preserve"> — хозяйственная деятельность </w:t>
      </w:r>
      <w:hyperlink r:id="rId7" w:tooltip="Общество" w:history="1">
        <w:r w:rsidRPr="00D2099A">
          <w:rPr>
            <w:rStyle w:val="a4"/>
            <w:color w:val="auto"/>
            <w:sz w:val="22"/>
            <w:szCs w:val="22"/>
          </w:rPr>
          <w:t>общества</w:t>
        </w:r>
      </w:hyperlink>
      <w:r w:rsidRPr="00D2099A">
        <w:rPr>
          <w:sz w:val="22"/>
          <w:szCs w:val="22"/>
        </w:rPr>
        <w:t xml:space="preserve">, а также вообще совокупность отношений, складывающихся в системе </w:t>
      </w:r>
      <w:hyperlink r:id="rId8" w:tooltip="Производство" w:history="1">
        <w:r w:rsidRPr="00D2099A">
          <w:rPr>
            <w:rStyle w:val="a4"/>
            <w:color w:val="auto"/>
            <w:sz w:val="22"/>
            <w:szCs w:val="22"/>
          </w:rPr>
          <w:t>производства</w:t>
        </w:r>
      </w:hyperlink>
      <w:r w:rsidRPr="00D2099A">
        <w:rPr>
          <w:sz w:val="22"/>
          <w:szCs w:val="22"/>
        </w:rPr>
        <w:t xml:space="preserve">, распределения, </w:t>
      </w:r>
      <w:hyperlink r:id="rId9" w:tooltip="Обмен" w:history="1">
        <w:r w:rsidRPr="00D2099A">
          <w:rPr>
            <w:rStyle w:val="a4"/>
            <w:color w:val="auto"/>
            <w:sz w:val="22"/>
            <w:szCs w:val="22"/>
          </w:rPr>
          <w:t>обмена</w:t>
        </w:r>
      </w:hyperlink>
      <w:r w:rsidRPr="00D2099A">
        <w:rPr>
          <w:sz w:val="22"/>
          <w:szCs w:val="22"/>
        </w:rPr>
        <w:t xml:space="preserve"> и потребления.</w:t>
      </w:r>
    </w:p>
    <w:p w:rsidR="004C0F99" w:rsidRPr="00D2099A" w:rsidRDefault="004C0F99" w:rsidP="004C0F99">
      <w:pPr>
        <w:pStyle w:val="a5"/>
        <w:spacing w:before="0" w:beforeAutospacing="0" w:after="0" w:afterAutospacing="0"/>
        <w:ind w:left="851"/>
        <w:rPr>
          <w:sz w:val="22"/>
          <w:szCs w:val="22"/>
        </w:rPr>
      </w:pPr>
      <w:r w:rsidRPr="00D2099A">
        <w:rPr>
          <w:sz w:val="22"/>
          <w:szCs w:val="22"/>
        </w:rPr>
        <w:t xml:space="preserve">Впервые в научном труде слово «экономика» появляется в IV в. </w:t>
      </w:r>
      <w:proofErr w:type="gramStart"/>
      <w:r w:rsidRPr="00D2099A">
        <w:rPr>
          <w:sz w:val="22"/>
          <w:szCs w:val="22"/>
        </w:rPr>
        <w:t>до</w:t>
      </w:r>
      <w:proofErr w:type="gramEnd"/>
      <w:r w:rsidRPr="00D2099A">
        <w:rPr>
          <w:sz w:val="22"/>
          <w:szCs w:val="22"/>
        </w:rPr>
        <w:t xml:space="preserve"> н. э. у </w:t>
      </w:r>
      <w:hyperlink r:id="rId10" w:tooltip="Аристотель" w:history="1">
        <w:r w:rsidRPr="00D2099A">
          <w:rPr>
            <w:rStyle w:val="a4"/>
            <w:color w:val="auto"/>
            <w:sz w:val="22"/>
            <w:szCs w:val="22"/>
          </w:rPr>
          <w:t>Аристотеля</w:t>
        </w:r>
      </w:hyperlink>
      <w:r w:rsidRPr="00D2099A">
        <w:rPr>
          <w:sz w:val="22"/>
          <w:szCs w:val="22"/>
        </w:rPr>
        <w:t xml:space="preserve">, который называет её «естественной наукой». Аристотель противопоставлял экономику </w:t>
      </w:r>
      <w:hyperlink r:id="rId11" w:tooltip="Хрематистика" w:history="1">
        <w:proofErr w:type="spellStart"/>
        <w:r w:rsidRPr="00D2099A">
          <w:rPr>
            <w:rStyle w:val="a4"/>
            <w:color w:val="auto"/>
            <w:sz w:val="22"/>
            <w:szCs w:val="22"/>
          </w:rPr>
          <w:t>хрематистике</w:t>
        </w:r>
        <w:proofErr w:type="spellEnd"/>
      </w:hyperlink>
      <w:r w:rsidRPr="00D2099A">
        <w:rPr>
          <w:sz w:val="22"/>
          <w:szCs w:val="22"/>
        </w:rPr>
        <w:t xml:space="preserve"> — отрасли деятельности человека, связанной с извлечением </w:t>
      </w:r>
      <w:hyperlink r:id="rId12" w:tooltip="Прибыль" w:history="1">
        <w:r w:rsidRPr="00D2099A">
          <w:rPr>
            <w:rStyle w:val="a4"/>
            <w:color w:val="auto"/>
            <w:sz w:val="22"/>
            <w:szCs w:val="22"/>
          </w:rPr>
          <w:t>выгоды</w:t>
        </w:r>
      </w:hyperlink>
      <w:r w:rsidRPr="00D2099A">
        <w:rPr>
          <w:sz w:val="22"/>
          <w:szCs w:val="22"/>
        </w:rPr>
        <w:t xml:space="preserve">. В современной </w:t>
      </w:r>
      <w:hyperlink r:id="rId13" w:tooltip="Философия" w:history="1">
        <w:r w:rsidRPr="00D2099A">
          <w:rPr>
            <w:rStyle w:val="a4"/>
            <w:color w:val="auto"/>
            <w:sz w:val="22"/>
            <w:szCs w:val="22"/>
          </w:rPr>
          <w:t>философии</w:t>
        </w:r>
      </w:hyperlink>
      <w:r w:rsidRPr="00D2099A">
        <w:rPr>
          <w:sz w:val="22"/>
          <w:szCs w:val="22"/>
        </w:rPr>
        <w:t xml:space="preserve"> экономика рассматривается как система общественных отношений, рассмотренных с позиции понятия </w:t>
      </w:r>
      <w:hyperlink r:id="rId14" w:tooltip="Стоимость" w:history="1">
        <w:r w:rsidRPr="00D2099A">
          <w:rPr>
            <w:rStyle w:val="a4"/>
            <w:color w:val="auto"/>
            <w:sz w:val="22"/>
            <w:szCs w:val="22"/>
          </w:rPr>
          <w:t>стоимости</w:t>
        </w:r>
      </w:hyperlink>
      <w:r w:rsidRPr="00D2099A">
        <w:rPr>
          <w:sz w:val="22"/>
          <w:szCs w:val="22"/>
        </w:rPr>
        <w:t xml:space="preserve">. Главная функция экономики состоит в том, чтобы постоянно создавать такие </w:t>
      </w:r>
      <w:hyperlink r:id="rId15" w:tooltip="Благо (экономика)" w:history="1">
        <w:r w:rsidRPr="00D2099A">
          <w:rPr>
            <w:rStyle w:val="a4"/>
            <w:color w:val="auto"/>
            <w:sz w:val="22"/>
            <w:szCs w:val="22"/>
          </w:rPr>
          <w:t>блага</w:t>
        </w:r>
      </w:hyperlink>
      <w:r w:rsidRPr="00D2099A">
        <w:rPr>
          <w:sz w:val="22"/>
          <w:szCs w:val="22"/>
        </w:rPr>
        <w:t>, которые необходимы для жизнедеятельности людей и без которых общество не сможет развиваться. Экономика помогает удовлетворить потребности человека в мире ограниченных ресурсов.</w:t>
      </w:r>
    </w:p>
    <w:p w:rsidR="004C0F99" w:rsidRPr="00D2099A" w:rsidRDefault="004C0F99" w:rsidP="004C0F99">
      <w:pPr>
        <w:pStyle w:val="a5"/>
        <w:spacing w:before="0" w:beforeAutospacing="0" w:after="0" w:afterAutospacing="0"/>
        <w:ind w:left="851"/>
        <w:rPr>
          <w:sz w:val="22"/>
          <w:szCs w:val="22"/>
        </w:rPr>
      </w:pPr>
      <w:r w:rsidRPr="00D2099A">
        <w:rPr>
          <w:sz w:val="22"/>
          <w:szCs w:val="22"/>
        </w:rPr>
        <w:t xml:space="preserve">Экономика — это система хозяйствования, включающая отрасли материального производства и нематериальной сферы. Нематериальной сферой экономики принято считать </w:t>
      </w:r>
      <w:hyperlink r:id="rId16" w:tooltip="Религия" w:history="1">
        <w:r w:rsidRPr="00D2099A">
          <w:rPr>
            <w:rStyle w:val="a4"/>
            <w:color w:val="auto"/>
            <w:sz w:val="22"/>
            <w:szCs w:val="22"/>
          </w:rPr>
          <w:t>религию</w:t>
        </w:r>
      </w:hyperlink>
      <w:r w:rsidRPr="00D2099A">
        <w:rPr>
          <w:sz w:val="22"/>
          <w:szCs w:val="22"/>
        </w:rPr>
        <w:t xml:space="preserve">, </w:t>
      </w:r>
      <w:hyperlink r:id="rId17" w:tooltip="Искусство" w:history="1">
        <w:r w:rsidRPr="00D2099A">
          <w:rPr>
            <w:rStyle w:val="a4"/>
            <w:color w:val="auto"/>
            <w:sz w:val="22"/>
            <w:szCs w:val="22"/>
          </w:rPr>
          <w:t>искусство</w:t>
        </w:r>
      </w:hyperlink>
      <w:r w:rsidRPr="00D2099A">
        <w:rPr>
          <w:sz w:val="22"/>
          <w:szCs w:val="22"/>
        </w:rPr>
        <w:t xml:space="preserve">, </w:t>
      </w:r>
      <w:hyperlink r:id="rId18" w:tooltip="Наука" w:history="1">
        <w:r w:rsidRPr="00D2099A">
          <w:rPr>
            <w:rStyle w:val="a4"/>
            <w:color w:val="auto"/>
            <w:sz w:val="22"/>
            <w:szCs w:val="22"/>
          </w:rPr>
          <w:t>науку</w:t>
        </w:r>
      </w:hyperlink>
      <w:r w:rsidRPr="00D2099A">
        <w:rPr>
          <w:sz w:val="22"/>
          <w:szCs w:val="22"/>
        </w:rPr>
        <w:t xml:space="preserve">, </w:t>
      </w:r>
      <w:hyperlink r:id="rId19" w:tooltip="Здравоохранение" w:history="1">
        <w:r w:rsidRPr="00D2099A">
          <w:rPr>
            <w:rStyle w:val="a4"/>
            <w:color w:val="auto"/>
            <w:sz w:val="22"/>
            <w:szCs w:val="22"/>
          </w:rPr>
          <w:t>здравоохранение</w:t>
        </w:r>
      </w:hyperlink>
      <w:r w:rsidRPr="00D2099A">
        <w:rPr>
          <w:sz w:val="22"/>
          <w:szCs w:val="22"/>
        </w:rPr>
        <w:t xml:space="preserve">, </w:t>
      </w:r>
      <w:hyperlink r:id="rId20" w:tooltip="Образование" w:history="1">
        <w:r w:rsidRPr="00D2099A">
          <w:rPr>
            <w:rStyle w:val="a4"/>
            <w:color w:val="auto"/>
            <w:sz w:val="22"/>
            <w:szCs w:val="22"/>
          </w:rPr>
          <w:t>образование</w:t>
        </w:r>
      </w:hyperlink>
      <w:r w:rsidRPr="00D2099A">
        <w:rPr>
          <w:sz w:val="22"/>
          <w:szCs w:val="22"/>
        </w:rPr>
        <w:t xml:space="preserve">, </w:t>
      </w:r>
      <w:hyperlink r:id="rId21" w:tooltip="Спорт" w:history="1">
        <w:r w:rsidRPr="00D2099A">
          <w:rPr>
            <w:rStyle w:val="a4"/>
            <w:color w:val="auto"/>
            <w:sz w:val="22"/>
            <w:szCs w:val="22"/>
          </w:rPr>
          <w:t>спорт</w:t>
        </w:r>
      </w:hyperlink>
      <w:r w:rsidRPr="00D2099A">
        <w:rPr>
          <w:sz w:val="22"/>
          <w:szCs w:val="22"/>
        </w:rPr>
        <w:t>. Экономика общества представляет собой сложный и всеохватывающий организм, который обеспечивает жизнедеятельность каждого человека и общества в целом.</w:t>
      </w:r>
    </w:p>
    <w:p w:rsidR="004C0F99" w:rsidRPr="00D2099A" w:rsidRDefault="00276590" w:rsidP="00276590">
      <w:pPr>
        <w:pStyle w:val="a3"/>
        <w:numPr>
          <w:ilvl w:val="0"/>
          <w:numId w:val="1"/>
        </w:numPr>
        <w:spacing w:after="0" w:line="240" w:lineRule="auto"/>
        <w:rPr>
          <w:rFonts w:ascii="Times New Roman" w:hAnsi="Times New Roman" w:cs="Times New Roman"/>
          <w:b/>
          <w:sz w:val="28"/>
          <w:u w:val="single"/>
        </w:rPr>
      </w:pPr>
      <w:r w:rsidRPr="00D2099A">
        <w:rPr>
          <w:rFonts w:ascii="Times New Roman" w:hAnsi="Times New Roman" w:cs="Times New Roman"/>
          <w:b/>
          <w:sz w:val="28"/>
          <w:u w:val="single"/>
        </w:rPr>
        <w:t>Типы экономических систем</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Экономическая система</w:t>
      </w:r>
      <w:r w:rsidRPr="00D2099A">
        <w:rPr>
          <w:rFonts w:ascii="Times New Roman" w:eastAsia="Times New Roman" w:hAnsi="Times New Roman" w:cs="Times New Roman"/>
          <w:lang w:eastAsia="ru-RU"/>
        </w:rPr>
        <w:t xml:space="preserve"> (</w:t>
      </w:r>
      <w:hyperlink r:id="rId22" w:tooltip="Английский язык" w:history="1">
        <w:r w:rsidRPr="00D2099A">
          <w:rPr>
            <w:rFonts w:ascii="Times New Roman" w:eastAsia="Times New Roman" w:hAnsi="Times New Roman" w:cs="Times New Roman"/>
            <w:u w:val="single"/>
            <w:lang w:eastAsia="ru-RU"/>
          </w:rPr>
          <w:t>англ.</w:t>
        </w:r>
      </w:hyperlink>
      <w:r w:rsidRPr="00D2099A">
        <w:rPr>
          <w:rFonts w:ascii="Times New Roman" w:eastAsia="Times New Roman" w:hAnsi="Times New Roman" w:cs="Times New Roman"/>
          <w:lang w:eastAsia="ru-RU"/>
        </w:rPr>
        <w:t xml:space="preserve"> </w:t>
      </w:r>
      <w:r w:rsidRPr="00D2099A">
        <w:rPr>
          <w:rFonts w:ascii="Times New Roman" w:eastAsia="Times New Roman" w:hAnsi="Times New Roman" w:cs="Times New Roman"/>
          <w:i/>
          <w:iCs/>
          <w:lang w:eastAsia="ru-RU"/>
        </w:rPr>
        <w:t>Economic system</w:t>
      </w:r>
      <w:r w:rsidRPr="00D2099A">
        <w:rPr>
          <w:rFonts w:ascii="Times New Roman" w:eastAsia="Times New Roman" w:hAnsi="Times New Roman" w:cs="Times New Roman"/>
          <w:lang w:eastAsia="ru-RU"/>
        </w:rPr>
        <w:t xml:space="preserve">) — совокупность всех </w:t>
      </w:r>
      <w:proofErr w:type="gramStart"/>
      <w:r w:rsidRPr="00D2099A">
        <w:rPr>
          <w:rFonts w:ascii="Times New Roman" w:eastAsia="Times New Roman" w:hAnsi="Times New Roman" w:cs="Times New Roman"/>
          <w:lang w:eastAsia="ru-RU"/>
        </w:rPr>
        <w:t>экономических процессов</w:t>
      </w:r>
      <w:proofErr w:type="gramEnd"/>
      <w:r w:rsidRPr="00D2099A">
        <w:rPr>
          <w:rFonts w:ascii="Times New Roman" w:eastAsia="Times New Roman" w:hAnsi="Times New Roman" w:cs="Times New Roman"/>
          <w:lang w:eastAsia="ru-RU"/>
        </w:rPr>
        <w:t>, совершающихся в обществе на основе сложившихся в нём отношений собственности и хозяйственного механизма. В любой экономической системе первичную роль играет производство в совокупности с распределением, обменом, потреблением. Во всех экономических системах для производства требуются экономические ресурсы, а результаты хозяйственной деятельности распределяются, обмениваются и потребляются. В то же время в экономических системах есть также элементы, которые отличают их друг от друга:</w:t>
      </w:r>
    </w:p>
    <w:p w:rsidR="00276590" w:rsidRPr="00D2099A" w:rsidRDefault="00276590" w:rsidP="00276590">
      <w:pPr>
        <w:numPr>
          <w:ilvl w:val="0"/>
          <w:numId w:val="2"/>
        </w:numPr>
        <w:tabs>
          <w:tab w:val="clear" w:pos="720"/>
          <w:tab w:val="num" w:pos="1418"/>
        </w:tabs>
        <w:spacing w:after="0" w:line="240" w:lineRule="auto"/>
        <w:ind w:left="1418"/>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социально-экономические отношения;</w:t>
      </w:r>
    </w:p>
    <w:p w:rsidR="00276590" w:rsidRPr="00D2099A" w:rsidRDefault="00276590" w:rsidP="00276590">
      <w:pPr>
        <w:numPr>
          <w:ilvl w:val="0"/>
          <w:numId w:val="2"/>
        </w:numPr>
        <w:tabs>
          <w:tab w:val="clear" w:pos="720"/>
          <w:tab w:val="num" w:pos="1418"/>
        </w:tabs>
        <w:spacing w:after="0" w:line="240" w:lineRule="auto"/>
        <w:ind w:left="1418"/>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организационно-правовые формы хозяйственной деятельности;</w:t>
      </w:r>
    </w:p>
    <w:p w:rsidR="00276590" w:rsidRPr="00D2099A" w:rsidRDefault="00276590" w:rsidP="00276590">
      <w:pPr>
        <w:numPr>
          <w:ilvl w:val="0"/>
          <w:numId w:val="2"/>
        </w:numPr>
        <w:tabs>
          <w:tab w:val="clear" w:pos="720"/>
          <w:tab w:val="num" w:pos="1418"/>
        </w:tabs>
        <w:spacing w:after="0" w:line="240" w:lineRule="auto"/>
        <w:ind w:left="1418"/>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хозяйственный механизм;</w:t>
      </w:r>
    </w:p>
    <w:p w:rsidR="00276590" w:rsidRPr="00D2099A" w:rsidRDefault="00276590" w:rsidP="00276590">
      <w:pPr>
        <w:numPr>
          <w:ilvl w:val="0"/>
          <w:numId w:val="2"/>
        </w:numPr>
        <w:tabs>
          <w:tab w:val="clear" w:pos="720"/>
          <w:tab w:val="num" w:pos="1418"/>
        </w:tabs>
        <w:spacing w:after="0" w:line="240" w:lineRule="auto"/>
        <w:ind w:left="1418"/>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система стимулов и мотиваций участников;</w:t>
      </w:r>
    </w:p>
    <w:p w:rsidR="00276590" w:rsidRPr="00D2099A" w:rsidRDefault="00276590" w:rsidP="00276590">
      <w:pPr>
        <w:numPr>
          <w:ilvl w:val="0"/>
          <w:numId w:val="2"/>
        </w:numPr>
        <w:tabs>
          <w:tab w:val="clear" w:pos="720"/>
          <w:tab w:val="num" w:pos="1418"/>
        </w:tabs>
        <w:spacing w:after="0" w:line="240" w:lineRule="auto"/>
        <w:ind w:left="1418"/>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экономические связи между предприятиями и организациями.</w:t>
      </w:r>
    </w:p>
    <w:p w:rsidR="00276590" w:rsidRPr="00D2099A" w:rsidRDefault="00276590" w:rsidP="00276590">
      <w:pPr>
        <w:spacing w:after="0" w:line="240" w:lineRule="auto"/>
        <w:ind w:left="851"/>
        <w:outlineLvl w:val="1"/>
        <w:rPr>
          <w:rFonts w:ascii="Times New Roman" w:eastAsia="Times New Roman" w:hAnsi="Times New Roman" w:cs="Times New Roman"/>
          <w:b/>
          <w:bCs/>
          <w:lang w:eastAsia="ru-RU"/>
        </w:rPr>
      </w:pPr>
      <w:r w:rsidRPr="00D2099A">
        <w:rPr>
          <w:rFonts w:ascii="Times New Roman" w:eastAsia="Times New Roman" w:hAnsi="Times New Roman" w:cs="Times New Roman"/>
          <w:b/>
          <w:bCs/>
          <w:lang w:eastAsia="ru-RU"/>
        </w:rPr>
        <w:t>А) Современная рыночная экономическая система</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Рынок - сложная экономическая система общественных взаимоотношений в сфере экономического воспроизводства. Он обусловлен несколькими принципами, которые обуславливают его сущность и отличают от других экономических систем. Эти принципы основываются на свободе человека, его предпринимательских талантах и на справедливом отношении к ним государства. Действительно, данных принципов немного - их можно посчитать по пальцам одной руки, однако их важность для самого понятия рыночной экономики трудно переоценить. Причем эти основы, а именно: свобода индивида и честное соревнование - очень тесно связаны с понятием правового государства. Гарантии же свободы и честного соревнования могут быть даны лишь в условиях гражданского общества и правового государства. Но и сама суть прав, обретенных человеком в условиях правового государства, есть право свободы потребления: каждый гражданин вправе устраивать свою жизнь так, как ему представляется, в рамках его финансовых возможностей. Человеку необходимо, чтобы права на собственность были нерушимыми, и в этой защите своих прав основную роль играет он сам, а роль по защите от незаконных посягательств на собственность гражданина других граждан берет на себя государство. Такой расклад сил удерживает человека в рамках закона, так как в идеале государство стоит на его стороне. Закон, который начинают уважать, какой бы он ни был, становится справедливым хотя бы для того, кто его уважает. Но, защищая права граждан, государство не должно переходить границу, как тоталитаризма, так и хаоса. В первом случае инициатива граждан будет сдерживаться или проявляться в извращенном виде, а во втором - государство и его законы могут быть сметены насилием. Однако "дистанция" между тоталитаризмом и хаосом достаточно велика, и государство в любом случае должно играть "свою" роль. Роль эта заключается в эффективном регулировании хозяйства. Под регулированием следует понимать весьма широкий спектр мер, и чем эффективнее его использование, тем выше доверие к государству.</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Отличительные черты:</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многообразие форм собственности, среди которых по-прежнему ведущее место занимает частная собственность в различных её видах;</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развертывание научно-технической революции, ускорившей создание мощной производственной и социальной инфраструктуры;</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ограниченное вмешательство государства в экономику, </w:t>
      </w:r>
      <w:proofErr w:type="gramStart"/>
      <w:r w:rsidRPr="00D2099A">
        <w:rPr>
          <w:rFonts w:ascii="Times New Roman" w:eastAsia="Times New Roman" w:hAnsi="Times New Roman" w:cs="Times New Roman"/>
          <w:lang w:eastAsia="ru-RU"/>
        </w:rPr>
        <w:t>однако</w:t>
      </w:r>
      <w:proofErr w:type="gramEnd"/>
      <w:r w:rsidRPr="00D2099A">
        <w:rPr>
          <w:rFonts w:ascii="Times New Roman" w:eastAsia="Times New Roman" w:hAnsi="Times New Roman" w:cs="Times New Roman"/>
          <w:lang w:eastAsia="ru-RU"/>
        </w:rPr>
        <w:t xml:space="preserve"> роль правительства в социальной сфере по-прежнему велика;</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изменение структуры производства и потребления (возрастание роли услуг);</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рост уровня образования (</w:t>
      </w:r>
      <w:proofErr w:type="spellStart"/>
      <w:r w:rsidRPr="00D2099A">
        <w:rPr>
          <w:rFonts w:ascii="Times New Roman" w:eastAsia="Times New Roman" w:hAnsi="Times New Roman" w:cs="Times New Roman"/>
          <w:lang w:eastAsia="ru-RU"/>
        </w:rPr>
        <w:t>послешкольное</w:t>
      </w:r>
      <w:proofErr w:type="spellEnd"/>
      <w:r w:rsidRPr="00D2099A">
        <w:rPr>
          <w:rFonts w:ascii="Times New Roman" w:eastAsia="Times New Roman" w:hAnsi="Times New Roman" w:cs="Times New Roman"/>
          <w:lang w:eastAsia="ru-RU"/>
        </w:rPr>
        <w:t>);</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новое отношение к труду (творческое);</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повышение внимания к окружающей среде (ограничение безоглядного использования природных ресурсов);</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proofErr w:type="spellStart"/>
      <w:r w:rsidRPr="00D2099A">
        <w:rPr>
          <w:rFonts w:ascii="Times New Roman" w:eastAsia="Times New Roman" w:hAnsi="Times New Roman" w:cs="Times New Roman"/>
          <w:lang w:eastAsia="ru-RU"/>
        </w:rPr>
        <w:t>гуманизация</w:t>
      </w:r>
      <w:proofErr w:type="spellEnd"/>
      <w:r w:rsidRPr="00D2099A">
        <w:rPr>
          <w:rFonts w:ascii="Times New Roman" w:eastAsia="Times New Roman" w:hAnsi="Times New Roman" w:cs="Times New Roman"/>
          <w:lang w:eastAsia="ru-RU"/>
        </w:rPr>
        <w:t xml:space="preserve"> экономики («человеческий потенциал»);</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lastRenderedPageBreak/>
        <w:t>информатизация общества (увеличение численности производителей знаний);</w:t>
      </w:r>
    </w:p>
    <w:p w:rsidR="00276590" w:rsidRPr="00D2099A" w:rsidRDefault="004341B0" w:rsidP="00276590">
      <w:pPr>
        <w:numPr>
          <w:ilvl w:val="0"/>
          <w:numId w:val="3"/>
        </w:numPr>
        <w:spacing w:after="0" w:line="240" w:lineRule="auto"/>
        <w:ind w:left="851"/>
        <w:rPr>
          <w:rFonts w:ascii="Times New Roman" w:eastAsia="Times New Roman" w:hAnsi="Times New Roman" w:cs="Times New Roman"/>
          <w:lang w:eastAsia="ru-RU"/>
        </w:rPr>
      </w:pPr>
      <w:hyperlink r:id="rId23" w:tooltip="Ренессанс" w:history="1">
        <w:r w:rsidR="00276590" w:rsidRPr="00D2099A">
          <w:rPr>
            <w:rFonts w:ascii="Times New Roman" w:eastAsia="Times New Roman" w:hAnsi="Times New Roman" w:cs="Times New Roman"/>
            <w:u w:val="single"/>
            <w:lang w:eastAsia="ru-RU"/>
          </w:rPr>
          <w:t>ренессанс</w:t>
        </w:r>
      </w:hyperlink>
      <w:r w:rsidR="00276590" w:rsidRPr="00D2099A">
        <w:rPr>
          <w:rFonts w:ascii="Times New Roman" w:eastAsia="Times New Roman" w:hAnsi="Times New Roman" w:cs="Times New Roman"/>
          <w:lang w:eastAsia="ru-RU"/>
        </w:rPr>
        <w:t xml:space="preserve"> малого бизнеса (быстрое обновление и высокая </w:t>
      </w:r>
      <w:hyperlink r:id="rId24" w:tooltip="Дифференциация" w:history="1">
        <w:r w:rsidR="00276590" w:rsidRPr="00D2099A">
          <w:rPr>
            <w:rFonts w:ascii="Times New Roman" w:eastAsia="Times New Roman" w:hAnsi="Times New Roman" w:cs="Times New Roman"/>
            <w:u w:val="single"/>
            <w:lang w:eastAsia="ru-RU"/>
          </w:rPr>
          <w:t>дифференциация</w:t>
        </w:r>
      </w:hyperlink>
      <w:r w:rsidR="00276590" w:rsidRPr="00D2099A">
        <w:rPr>
          <w:rFonts w:ascii="Times New Roman" w:eastAsia="Times New Roman" w:hAnsi="Times New Roman" w:cs="Times New Roman"/>
          <w:lang w:eastAsia="ru-RU"/>
        </w:rPr>
        <w:t xml:space="preserve"> выпускаемой продукции);</w:t>
      </w:r>
    </w:p>
    <w:p w:rsidR="00276590" w:rsidRPr="00D2099A" w:rsidRDefault="00276590" w:rsidP="00276590">
      <w:pPr>
        <w:numPr>
          <w:ilvl w:val="0"/>
          <w:numId w:val="3"/>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глобализация хозяйственной деятельности (мир стал единым рынком).</w:t>
      </w:r>
    </w:p>
    <w:p w:rsidR="00276590" w:rsidRPr="00D2099A" w:rsidRDefault="00276590" w:rsidP="00276590">
      <w:pPr>
        <w:spacing w:after="0" w:line="240" w:lineRule="auto"/>
        <w:ind w:left="851"/>
        <w:outlineLvl w:val="1"/>
        <w:rPr>
          <w:rFonts w:ascii="Times New Roman" w:eastAsia="Times New Roman" w:hAnsi="Times New Roman" w:cs="Times New Roman"/>
          <w:b/>
          <w:bCs/>
          <w:lang w:eastAsia="ru-RU"/>
        </w:rPr>
      </w:pPr>
      <w:r w:rsidRPr="00D2099A">
        <w:rPr>
          <w:rFonts w:ascii="Times New Roman" w:eastAsia="Times New Roman" w:hAnsi="Times New Roman" w:cs="Times New Roman"/>
          <w:b/>
          <w:bCs/>
          <w:lang w:eastAsia="ru-RU"/>
        </w:rPr>
        <w:t xml:space="preserve">Б) </w:t>
      </w:r>
      <w:hyperlink r:id="rId25" w:tooltip="Традиционная экономика" w:history="1">
        <w:r w:rsidRPr="00D2099A">
          <w:rPr>
            <w:rFonts w:ascii="Times New Roman" w:eastAsia="Times New Roman" w:hAnsi="Times New Roman" w:cs="Times New Roman"/>
            <w:b/>
            <w:bCs/>
            <w:u w:val="single"/>
            <w:lang w:eastAsia="ru-RU"/>
          </w:rPr>
          <w:t>Традиционная экономическая система</w:t>
        </w:r>
      </w:hyperlink>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В экономически слаборазвитых странах существует традиционная экономическая система. Этот тип экономической системы базируется на отсталой технологии, широком распространении ручного труда, </w:t>
      </w:r>
      <w:proofErr w:type="spellStart"/>
      <w:r w:rsidRPr="00D2099A">
        <w:rPr>
          <w:rFonts w:ascii="Times New Roman" w:eastAsia="Times New Roman" w:hAnsi="Times New Roman" w:cs="Times New Roman"/>
          <w:lang w:eastAsia="ru-RU"/>
        </w:rPr>
        <w:t>многоукладности</w:t>
      </w:r>
      <w:proofErr w:type="spellEnd"/>
      <w:r w:rsidRPr="00D2099A">
        <w:rPr>
          <w:rFonts w:ascii="Times New Roman" w:eastAsia="Times New Roman" w:hAnsi="Times New Roman" w:cs="Times New Roman"/>
          <w:lang w:eastAsia="ru-RU"/>
        </w:rPr>
        <w:t xml:space="preserve"> экономики.</w:t>
      </w:r>
    </w:p>
    <w:p w:rsidR="00276590" w:rsidRPr="00D2099A" w:rsidRDefault="00276590" w:rsidP="00276590">
      <w:pPr>
        <w:spacing w:after="0" w:line="240" w:lineRule="auto"/>
        <w:ind w:left="851"/>
        <w:rPr>
          <w:rFonts w:ascii="Times New Roman" w:eastAsia="Times New Roman" w:hAnsi="Times New Roman" w:cs="Times New Roman"/>
          <w:lang w:eastAsia="ru-RU"/>
        </w:rPr>
      </w:pPr>
      <w:proofErr w:type="spellStart"/>
      <w:r w:rsidRPr="00D2099A">
        <w:rPr>
          <w:rFonts w:ascii="Times New Roman" w:eastAsia="Times New Roman" w:hAnsi="Times New Roman" w:cs="Times New Roman"/>
          <w:lang w:eastAsia="ru-RU"/>
        </w:rPr>
        <w:t>Многоукладность</w:t>
      </w:r>
      <w:proofErr w:type="spellEnd"/>
      <w:r w:rsidRPr="00D2099A">
        <w:rPr>
          <w:rFonts w:ascii="Times New Roman" w:eastAsia="Times New Roman" w:hAnsi="Times New Roman" w:cs="Times New Roman"/>
          <w:lang w:eastAsia="ru-RU"/>
        </w:rPr>
        <w:t xml:space="preserve"> экономики означает существование при данной экономической системе различных форм хозяйствования. Сохраняются в ряде стран натурально-общинные формы, основанной на общинном ведении хозяйства и натуральных формах распределения созданного продукта. Огромное значение имеет мелкотоварное производство. Оно основано на частной собственности на производственные ресурсы и личном труде их владельца. В странах с традиционной системой мелкотоварное производство представлено многочисленными крестьянскими и ремесленными хозяйствами, которые доминируют в экономике.</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В условиях относительно слабо развитого национального предпринимательства огромную роль в экономике рассматриваемых стран часто играет иностранный капитал.</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В жизни общества преобладают освещенные веками традиции и обычаи, религиозные культурные ценности, кастовые и сословные деления, сдерживая социально-экономический прогресс.</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Решение ключевых экономических задач имеет специфические особенности в рамках различных укладов. Для традиционной системы характерна такая особенность – активная роль государства. Перераспределяя через бюджет значительную часть национального дохода, государство направляет средства на развитие инфраструктуры и оказания социальной поддержки беднейшим слоям населения. Традиционная экономика основана на традициях, передающихся из поколения в поколение. Эти традиции определяют, какие товары и услуги производить, для кого и каким образом. Перечень благ, технология производства и распределение базируются на обычаях страны. Экономические роли членов общества определяются наследственностью и кастовой принадлежностью. Такой тип экономики сохраняется сегодня в ряде так называемых слаборазвитых стран, в которые технический прогресс проникает с большими трудностями, ибо он, как правило, подрывает устоявшиеся в этих системах обычаи, традиции.</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Преимущества традиционной экономики</w:t>
      </w:r>
    </w:p>
    <w:p w:rsidR="00276590" w:rsidRPr="00D2099A" w:rsidRDefault="00276590" w:rsidP="00276590">
      <w:pPr>
        <w:numPr>
          <w:ilvl w:val="0"/>
          <w:numId w:val="4"/>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стабильность;</w:t>
      </w:r>
    </w:p>
    <w:p w:rsidR="00276590" w:rsidRPr="00D2099A" w:rsidRDefault="00276590" w:rsidP="00276590">
      <w:pPr>
        <w:numPr>
          <w:ilvl w:val="0"/>
          <w:numId w:val="4"/>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предсказуемость;</w:t>
      </w:r>
    </w:p>
    <w:p w:rsidR="00276590" w:rsidRPr="00D2099A" w:rsidRDefault="00276590" w:rsidP="00276590">
      <w:pPr>
        <w:numPr>
          <w:ilvl w:val="0"/>
          <w:numId w:val="4"/>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добротность и большое количество благ.</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Недостатки традиционной экономики</w:t>
      </w:r>
    </w:p>
    <w:p w:rsidR="00276590" w:rsidRPr="00D2099A" w:rsidRDefault="00276590" w:rsidP="00276590">
      <w:pPr>
        <w:numPr>
          <w:ilvl w:val="0"/>
          <w:numId w:val="5"/>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беззащитность перед внешними воздействиями;</w:t>
      </w:r>
    </w:p>
    <w:p w:rsidR="00276590" w:rsidRPr="00D2099A" w:rsidRDefault="00276590" w:rsidP="00276590">
      <w:pPr>
        <w:numPr>
          <w:ilvl w:val="0"/>
          <w:numId w:val="5"/>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неспособность к самосовершенствованию, к прогрессу.</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Отличительные черты:</w:t>
      </w:r>
    </w:p>
    <w:p w:rsidR="00276590" w:rsidRPr="00D2099A" w:rsidRDefault="00276590" w:rsidP="00276590">
      <w:pPr>
        <w:numPr>
          <w:ilvl w:val="0"/>
          <w:numId w:val="6"/>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крайне примитивные технологии;</w:t>
      </w:r>
    </w:p>
    <w:p w:rsidR="00276590" w:rsidRPr="00D2099A" w:rsidRDefault="00276590" w:rsidP="00276590">
      <w:pPr>
        <w:numPr>
          <w:ilvl w:val="0"/>
          <w:numId w:val="6"/>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преобладание ручного труда;</w:t>
      </w:r>
    </w:p>
    <w:p w:rsidR="00276590" w:rsidRPr="00D2099A" w:rsidRDefault="00276590" w:rsidP="00276590">
      <w:pPr>
        <w:numPr>
          <w:ilvl w:val="0"/>
          <w:numId w:val="6"/>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все ключевые экономические проблемы решаются в соответствии с вековыми обычаями;</w:t>
      </w:r>
    </w:p>
    <w:p w:rsidR="00276590" w:rsidRPr="00D2099A" w:rsidRDefault="00276590" w:rsidP="00276590">
      <w:pPr>
        <w:numPr>
          <w:ilvl w:val="0"/>
          <w:numId w:val="6"/>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организация и управление экономической жизнью осуществляется на основе решений совета.</w:t>
      </w:r>
    </w:p>
    <w:p w:rsidR="00276590" w:rsidRPr="00D2099A" w:rsidRDefault="00276590" w:rsidP="00276590">
      <w:pPr>
        <w:spacing w:after="0" w:line="240" w:lineRule="auto"/>
        <w:ind w:left="851"/>
        <w:outlineLvl w:val="1"/>
        <w:rPr>
          <w:rFonts w:ascii="Times New Roman" w:eastAsia="Times New Roman" w:hAnsi="Times New Roman" w:cs="Times New Roman"/>
          <w:b/>
          <w:bCs/>
          <w:lang w:eastAsia="ru-RU"/>
        </w:rPr>
      </w:pPr>
      <w:r w:rsidRPr="00D2099A">
        <w:rPr>
          <w:rFonts w:ascii="Times New Roman" w:eastAsia="Times New Roman" w:hAnsi="Times New Roman" w:cs="Times New Roman"/>
          <w:b/>
          <w:bCs/>
          <w:lang w:eastAsia="ru-RU"/>
        </w:rPr>
        <w:t xml:space="preserve">В) </w:t>
      </w:r>
      <w:hyperlink r:id="rId26" w:tooltip="Плановая экономика" w:history="1">
        <w:r w:rsidRPr="00D2099A">
          <w:rPr>
            <w:rFonts w:ascii="Times New Roman" w:eastAsia="Times New Roman" w:hAnsi="Times New Roman" w:cs="Times New Roman"/>
            <w:b/>
            <w:bCs/>
            <w:u w:val="single"/>
            <w:lang w:eastAsia="ru-RU"/>
          </w:rPr>
          <w:t>Административно-командная система (плановая)</w:t>
        </w:r>
      </w:hyperlink>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Эта система господствовала ранее в СССР и странах восточной Европы, и ряде азиатских государств.</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Характерными чертами АКС является общественная (а в реальности – государственная) собственность практически на все экономические ресурсы, монополизация и бюрократизация экономики в специфических формах, централизованное экономическое планирование как основа хозяйственного механизма.</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Хозяйственный механизм АКС имеет ряд особенностей. Он предполагает, во-первых, непосредственное управление всеми предприятиями из единого центра – высших эшелонов государственной власти, что сводит на нет самостоятельность хозяйственных субъектов. Во-вторых, </w:t>
      </w:r>
      <w:proofErr w:type="spellStart"/>
      <w:r w:rsidRPr="00D2099A">
        <w:rPr>
          <w:rFonts w:ascii="Times New Roman" w:eastAsia="Times New Roman" w:hAnsi="Times New Roman" w:cs="Times New Roman"/>
          <w:lang w:eastAsia="ru-RU"/>
        </w:rPr>
        <w:t>гос-во</w:t>
      </w:r>
      <w:proofErr w:type="spellEnd"/>
      <w:r w:rsidRPr="00D2099A">
        <w:rPr>
          <w:rFonts w:ascii="Times New Roman" w:eastAsia="Times New Roman" w:hAnsi="Times New Roman" w:cs="Times New Roman"/>
          <w:lang w:eastAsia="ru-RU"/>
        </w:rPr>
        <w:t xml:space="preserve"> полностью контролирует производство и распределение продукции, в результате чего исключаются свободные рыночные взаимосвязи между отдельными хозяйствами. В-третьих, государственный аппарат руководит хозяйственной деятельностью с помощью, преимущественно, административно - распорядительных методов, что подрывает материальную заинтересованность в результатах труда.</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Полное огосударствление хозяйства вызывает невиданную по своим масштабам монополизацию производства и сбыта продукции. Гигантские монополии, утвердившиеся во всех областях народного хозяйства и поддерживаемые министерствами и ведомствами, при отсутствии конкуренции не заботятся о внедрении новинок техники и технологии. Для порождаемой монополией дефицитной экономики характерно отсутствие нормальных материальных и людских резервов на случай нарушения сбалансированности хозяйства.</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В странах с АКС решение общеэкономических задач имело свои специфические особенности. В соответствии с господствующими идеологическими установками задача определения объема и структуры продукции считалась слишком серьезной и ответственной, что бы передать ее решение самим непосредственным производителям – промышленным предприятиям, совхозам и колхозам.</w:t>
      </w:r>
    </w:p>
    <w:p w:rsidR="00276590" w:rsidRPr="00D2099A" w:rsidRDefault="00276590" w:rsidP="00276590">
      <w:pPr>
        <w:spacing w:after="0" w:line="240" w:lineRule="auto"/>
        <w:ind w:left="851"/>
        <w:rPr>
          <w:rFonts w:ascii="Times New Roman" w:eastAsia="Times New Roman" w:hAnsi="Times New Roman" w:cs="Times New Roman"/>
          <w:lang w:eastAsia="ru-RU"/>
        </w:rPr>
      </w:pPr>
      <w:proofErr w:type="gramStart"/>
      <w:r w:rsidRPr="00D2099A">
        <w:rPr>
          <w:rFonts w:ascii="Times New Roman" w:eastAsia="Times New Roman" w:hAnsi="Times New Roman" w:cs="Times New Roman"/>
          <w:lang w:eastAsia="ru-RU"/>
        </w:rPr>
        <w:t xml:space="preserve">Централизованное распределение материальных благ, трудовых и финансовых ресурсов осуществлялось без участия непосредственных производителей и потребителей, в соответствии с заранее выбранными как </w:t>
      </w:r>
      <w:r w:rsidRPr="00D2099A">
        <w:rPr>
          <w:rFonts w:ascii="Times New Roman" w:eastAsia="Times New Roman" w:hAnsi="Times New Roman" w:cs="Times New Roman"/>
          <w:i/>
          <w:iCs/>
          <w:lang w:eastAsia="ru-RU"/>
        </w:rPr>
        <w:lastRenderedPageBreak/>
        <w:t>общественные</w:t>
      </w:r>
      <w:r w:rsidRPr="00D2099A">
        <w:rPr>
          <w:rFonts w:ascii="Times New Roman" w:eastAsia="Times New Roman" w:hAnsi="Times New Roman" w:cs="Times New Roman"/>
          <w:lang w:eastAsia="ru-RU"/>
        </w:rPr>
        <w:t xml:space="preserve"> целями и критериями, на основе централизованного планирования.</w:t>
      </w:r>
      <w:proofErr w:type="gramEnd"/>
      <w:r w:rsidRPr="00D2099A">
        <w:rPr>
          <w:rFonts w:ascii="Times New Roman" w:eastAsia="Times New Roman" w:hAnsi="Times New Roman" w:cs="Times New Roman"/>
          <w:lang w:eastAsia="ru-RU"/>
        </w:rPr>
        <w:t xml:space="preserve"> Значительная часть ресурсов в соответствии с господствующими идеологическими установками направлялась на развитие военно-промышленного комплекса.</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Распределение созданной продукции между участниками производства жестко регламентировалось центральными органами по средствам повсеместно применяемой тарифной системы, а так же централизованно утверждаемых нормативов сре</w:t>
      </w:r>
      <w:proofErr w:type="gramStart"/>
      <w:r w:rsidRPr="00D2099A">
        <w:rPr>
          <w:rFonts w:ascii="Times New Roman" w:eastAsia="Times New Roman" w:hAnsi="Times New Roman" w:cs="Times New Roman"/>
          <w:lang w:eastAsia="ru-RU"/>
        </w:rPr>
        <w:t>дств в ф</w:t>
      </w:r>
      <w:proofErr w:type="gramEnd"/>
      <w:r w:rsidRPr="00D2099A">
        <w:rPr>
          <w:rFonts w:ascii="Times New Roman" w:eastAsia="Times New Roman" w:hAnsi="Times New Roman" w:cs="Times New Roman"/>
          <w:lang w:eastAsia="ru-RU"/>
        </w:rPr>
        <w:t xml:space="preserve">онд заработной платы. Это вело к преобладанию уравнительного подхода к оплате труда </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Основные черты:</w:t>
      </w:r>
    </w:p>
    <w:p w:rsidR="00276590" w:rsidRPr="00D2099A" w:rsidRDefault="00276590" w:rsidP="00276590">
      <w:pPr>
        <w:numPr>
          <w:ilvl w:val="0"/>
          <w:numId w:val="7"/>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государственная собственность практически на все экономические ресурсы;</w:t>
      </w:r>
    </w:p>
    <w:p w:rsidR="00276590" w:rsidRPr="00D2099A" w:rsidRDefault="00276590" w:rsidP="00276590">
      <w:pPr>
        <w:numPr>
          <w:ilvl w:val="0"/>
          <w:numId w:val="7"/>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сильная монополизация и бюрократизация экономики;</w:t>
      </w:r>
    </w:p>
    <w:p w:rsidR="00276590" w:rsidRPr="00D2099A" w:rsidRDefault="00276590" w:rsidP="00276590">
      <w:pPr>
        <w:numPr>
          <w:ilvl w:val="0"/>
          <w:numId w:val="7"/>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централизованное, директивное экономическое планирование, как основа хозяйственного механизма.</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Основные черты хозяйственного механизма:</w:t>
      </w:r>
    </w:p>
    <w:p w:rsidR="00276590" w:rsidRPr="00D2099A" w:rsidRDefault="00276590" w:rsidP="00276590">
      <w:pPr>
        <w:numPr>
          <w:ilvl w:val="0"/>
          <w:numId w:val="8"/>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непосредственное правление всеми предприятиями из единого центра;</w:t>
      </w:r>
    </w:p>
    <w:p w:rsidR="00276590" w:rsidRPr="00D2099A" w:rsidRDefault="00276590" w:rsidP="00276590">
      <w:pPr>
        <w:numPr>
          <w:ilvl w:val="0"/>
          <w:numId w:val="8"/>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государство полностью контролирует производство и распределение продукции;</w:t>
      </w:r>
    </w:p>
    <w:p w:rsidR="00276590" w:rsidRPr="00D2099A" w:rsidRDefault="00276590" w:rsidP="00276590">
      <w:pPr>
        <w:numPr>
          <w:ilvl w:val="0"/>
          <w:numId w:val="8"/>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государственный аппарат руководит хозяйственной деятельностью с помощью преимущественно административно-командных методов.</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Этот тип экономической системы характерен для Кубы, Северной Кореи, Албании и др.</w:t>
      </w:r>
    </w:p>
    <w:p w:rsidR="00276590" w:rsidRPr="00D2099A" w:rsidRDefault="00276590" w:rsidP="00276590">
      <w:pPr>
        <w:spacing w:after="0" w:line="240" w:lineRule="auto"/>
        <w:ind w:left="851"/>
        <w:outlineLvl w:val="1"/>
        <w:rPr>
          <w:rFonts w:ascii="Times New Roman" w:eastAsia="Times New Roman" w:hAnsi="Times New Roman" w:cs="Times New Roman"/>
          <w:b/>
          <w:bCs/>
          <w:lang w:eastAsia="ru-RU"/>
        </w:rPr>
      </w:pPr>
      <w:r w:rsidRPr="00D2099A">
        <w:rPr>
          <w:rFonts w:ascii="Times New Roman" w:eastAsia="Times New Roman" w:hAnsi="Times New Roman" w:cs="Times New Roman"/>
          <w:b/>
          <w:bCs/>
          <w:lang w:eastAsia="ru-RU"/>
        </w:rPr>
        <w:t>Г) Смешанная система</w:t>
      </w:r>
    </w:p>
    <w:p w:rsidR="00276590" w:rsidRPr="00D2099A" w:rsidRDefault="00276590" w:rsidP="00276590">
      <w:p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Отличительные черты:</w:t>
      </w:r>
    </w:p>
    <w:p w:rsidR="00276590" w:rsidRPr="00D2099A" w:rsidRDefault="00276590" w:rsidP="00276590">
      <w:pPr>
        <w:numPr>
          <w:ilvl w:val="0"/>
          <w:numId w:val="9"/>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приоритетность рыночной организации экономики;</w:t>
      </w:r>
    </w:p>
    <w:p w:rsidR="00276590" w:rsidRPr="00D2099A" w:rsidRDefault="00276590" w:rsidP="00276590">
      <w:pPr>
        <w:numPr>
          <w:ilvl w:val="0"/>
          <w:numId w:val="9"/>
        </w:numPr>
        <w:spacing w:after="0" w:line="240" w:lineRule="auto"/>
        <w:ind w:left="851"/>
        <w:rPr>
          <w:rFonts w:ascii="Times New Roman" w:eastAsia="Times New Roman" w:hAnsi="Times New Roman" w:cs="Times New Roman"/>
          <w:lang w:eastAsia="ru-RU"/>
        </w:rPr>
      </w:pPr>
      <w:proofErr w:type="spellStart"/>
      <w:r w:rsidRPr="00D2099A">
        <w:rPr>
          <w:rFonts w:ascii="Times New Roman" w:eastAsia="Times New Roman" w:hAnsi="Times New Roman" w:cs="Times New Roman"/>
          <w:lang w:eastAsia="ru-RU"/>
        </w:rPr>
        <w:t>многосекторность</w:t>
      </w:r>
      <w:proofErr w:type="spellEnd"/>
      <w:r w:rsidRPr="00D2099A">
        <w:rPr>
          <w:rFonts w:ascii="Times New Roman" w:eastAsia="Times New Roman" w:hAnsi="Times New Roman" w:cs="Times New Roman"/>
          <w:lang w:eastAsia="ru-RU"/>
        </w:rPr>
        <w:t xml:space="preserve"> экономики;</w:t>
      </w:r>
    </w:p>
    <w:p w:rsidR="00276590" w:rsidRPr="00D2099A" w:rsidRDefault="00276590" w:rsidP="00276590">
      <w:pPr>
        <w:numPr>
          <w:ilvl w:val="0"/>
          <w:numId w:val="9"/>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государственное УПРАВЛЯЮЩЕЕ предпринимательство сочетается с частным при всесторонней его поддержке;</w:t>
      </w:r>
    </w:p>
    <w:p w:rsidR="00276590" w:rsidRPr="00D2099A" w:rsidRDefault="00276590" w:rsidP="00276590">
      <w:pPr>
        <w:numPr>
          <w:ilvl w:val="0"/>
          <w:numId w:val="9"/>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ориентация государственной финансовой, кредитной и налоговой </w:t>
      </w:r>
      <w:proofErr w:type="gramStart"/>
      <w:r w:rsidRPr="00D2099A">
        <w:rPr>
          <w:rFonts w:ascii="Times New Roman" w:eastAsia="Times New Roman" w:hAnsi="Times New Roman" w:cs="Times New Roman"/>
          <w:lang w:eastAsia="ru-RU"/>
        </w:rPr>
        <w:t>политики на</w:t>
      </w:r>
      <w:proofErr w:type="gramEnd"/>
      <w:r w:rsidRPr="00D2099A">
        <w:rPr>
          <w:rFonts w:ascii="Times New Roman" w:eastAsia="Times New Roman" w:hAnsi="Times New Roman" w:cs="Times New Roman"/>
          <w:lang w:eastAsia="ru-RU"/>
        </w:rPr>
        <w:t xml:space="preserve"> экономический рост и социальную стабильность;</w:t>
      </w:r>
    </w:p>
    <w:p w:rsidR="00276590" w:rsidRPr="00D2099A" w:rsidRDefault="00276590" w:rsidP="00276590">
      <w:pPr>
        <w:numPr>
          <w:ilvl w:val="0"/>
          <w:numId w:val="9"/>
        </w:numPr>
        <w:spacing w:after="0" w:line="240" w:lineRule="auto"/>
        <w:ind w:left="851"/>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социальная защита населения.</w:t>
      </w:r>
    </w:p>
    <w:p w:rsidR="00276590" w:rsidRPr="00D2099A" w:rsidRDefault="00276590" w:rsidP="00276590">
      <w:pPr>
        <w:spacing w:after="0" w:line="240" w:lineRule="auto"/>
        <w:ind w:left="851"/>
        <w:rPr>
          <w:rFonts w:ascii="Times New Roman" w:eastAsia="Times New Roman" w:hAnsi="Times New Roman" w:cs="Times New Roman"/>
          <w:sz w:val="24"/>
          <w:szCs w:val="24"/>
          <w:lang w:eastAsia="ru-RU"/>
        </w:rPr>
      </w:pPr>
      <w:r w:rsidRPr="00D2099A">
        <w:rPr>
          <w:rFonts w:ascii="Times New Roman" w:eastAsia="Times New Roman" w:hAnsi="Times New Roman" w:cs="Times New Roman"/>
          <w:lang w:eastAsia="ru-RU"/>
        </w:rPr>
        <w:t>Данный тип экономической системы характерен для России, Китая, Швеции, Франции, Японии, Великобритании, СШ</w:t>
      </w:r>
      <w:proofErr w:type="gramStart"/>
      <w:r w:rsidRPr="00D2099A">
        <w:rPr>
          <w:rFonts w:ascii="Times New Roman" w:eastAsia="Times New Roman" w:hAnsi="Times New Roman" w:cs="Times New Roman"/>
          <w:lang w:eastAsia="ru-RU"/>
        </w:rPr>
        <w:t>A</w:t>
      </w:r>
      <w:proofErr w:type="gramEnd"/>
    </w:p>
    <w:p w:rsidR="00276590" w:rsidRPr="00D2099A" w:rsidRDefault="00AE52B7" w:rsidP="00276590">
      <w:pPr>
        <w:pStyle w:val="a3"/>
        <w:numPr>
          <w:ilvl w:val="0"/>
          <w:numId w:val="1"/>
        </w:numPr>
        <w:spacing w:after="0" w:line="240" w:lineRule="auto"/>
        <w:rPr>
          <w:rFonts w:ascii="Times New Roman" w:hAnsi="Times New Roman" w:cs="Times New Roman"/>
          <w:b/>
          <w:sz w:val="28"/>
          <w:u w:val="single"/>
        </w:rPr>
      </w:pPr>
      <w:r w:rsidRPr="00D2099A">
        <w:rPr>
          <w:rFonts w:ascii="Times New Roman" w:hAnsi="Times New Roman" w:cs="Times New Roman"/>
          <w:b/>
          <w:sz w:val="28"/>
          <w:u w:val="single"/>
        </w:rPr>
        <w:t>О</w:t>
      </w:r>
      <w:r w:rsidR="00276590" w:rsidRPr="00D2099A">
        <w:rPr>
          <w:rFonts w:ascii="Times New Roman" w:hAnsi="Times New Roman" w:cs="Times New Roman"/>
          <w:b/>
          <w:sz w:val="28"/>
          <w:u w:val="single"/>
        </w:rPr>
        <w:t>сновные факторы производства</w:t>
      </w:r>
    </w:p>
    <w:p w:rsidR="00EA5104" w:rsidRPr="00D2099A" w:rsidRDefault="00EA5104" w:rsidP="00EA5104">
      <w:pPr>
        <w:spacing w:after="0" w:line="240" w:lineRule="auto"/>
        <w:ind w:left="993"/>
        <w:rPr>
          <w:rFonts w:ascii="Times New Roman" w:eastAsia="Times New Roman" w:hAnsi="Times New Roman" w:cs="Times New Roman"/>
          <w:lang w:eastAsia="ru-RU"/>
        </w:rPr>
      </w:pPr>
      <w:proofErr w:type="spellStart"/>
      <w:proofErr w:type="gramStart"/>
      <w:r w:rsidRPr="00D2099A">
        <w:rPr>
          <w:rFonts w:ascii="Times New Roman" w:eastAsia="Times New Roman" w:hAnsi="Times New Roman" w:cs="Times New Roman"/>
          <w:b/>
          <w:bCs/>
          <w:lang w:eastAsia="ru-RU"/>
        </w:rPr>
        <w:t>Фа́кторы</w:t>
      </w:r>
      <w:proofErr w:type="spellEnd"/>
      <w:proofErr w:type="gramEnd"/>
      <w:r w:rsidRPr="00D2099A">
        <w:rPr>
          <w:rFonts w:ascii="Times New Roman" w:eastAsia="Times New Roman" w:hAnsi="Times New Roman" w:cs="Times New Roman"/>
          <w:b/>
          <w:bCs/>
          <w:lang w:eastAsia="ru-RU"/>
        </w:rPr>
        <w:t xml:space="preserve"> </w:t>
      </w:r>
      <w:proofErr w:type="spellStart"/>
      <w:r w:rsidRPr="00D2099A">
        <w:rPr>
          <w:rFonts w:ascii="Times New Roman" w:eastAsia="Times New Roman" w:hAnsi="Times New Roman" w:cs="Times New Roman"/>
          <w:b/>
          <w:bCs/>
          <w:lang w:eastAsia="ru-RU"/>
        </w:rPr>
        <w:t>произво́дства</w:t>
      </w:r>
      <w:proofErr w:type="spellEnd"/>
      <w:r w:rsidRPr="00D2099A">
        <w:rPr>
          <w:rFonts w:ascii="Times New Roman" w:eastAsia="Times New Roman" w:hAnsi="Times New Roman" w:cs="Times New Roman"/>
          <w:lang w:eastAsia="ru-RU"/>
        </w:rPr>
        <w:t xml:space="preserve"> — </w:t>
      </w:r>
      <w:hyperlink r:id="rId27" w:tooltip="Ресурс" w:history="1">
        <w:r w:rsidRPr="00D2099A">
          <w:rPr>
            <w:rFonts w:ascii="Times New Roman" w:eastAsia="Times New Roman" w:hAnsi="Times New Roman" w:cs="Times New Roman"/>
            <w:u w:val="single"/>
            <w:lang w:eastAsia="ru-RU"/>
          </w:rPr>
          <w:t>ресурсы</w:t>
        </w:r>
      </w:hyperlink>
      <w:r w:rsidRPr="00D2099A">
        <w:rPr>
          <w:rFonts w:ascii="Times New Roman" w:eastAsia="Times New Roman" w:hAnsi="Times New Roman" w:cs="Times New Roman"/>
          <w:lang w:eastAsia="ru-RU"/>
        </w:rPr>
        <w:t>, необходимые для производства товаров и услуг. Традиционно подразделяются на составляющие:</w:t>
      </w:r>
    </w:p>
    <w:p w:rsidR="00EA5104" w:rsidRPr="00D2099A" w:rsidRDefault="00EA5104" w:rsidP="00EA5104">
      <w:pPr>
        <w:numPr>
          <w:ilvl w:val="0"/>
          <w:numId w:val="10"/>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трудовые ресурсы, или труд;</w:t>
      </w:r>
    </w:p>
    <w:p w:rsidR="00EA5104" w:rsidRPr="00D2099A" w:rsidRDefault="00EA5104" w:rsidP="00EA5104">
      <w:pPr>
        <w:numPr>
          <w:ilvl w:val="0"/>
          <w:numId w:val="10"/>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инвестиционные ресурсы, или капитал;</w:t>
      </w:r>
    </w:p>
    <w:p w:rsidR="00EA5104" w:rsidRPr="00D2099A" w:rsidRDefault="00EA5104" w:rsidP="00EA5104">
      <w:pPr>
        <w:numPr>
          <w:ilvl w:val="0"/>
          <w:numId w:val="10"/>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природные ресурсы, или земля;</w:t>
      </w:r>
    </w:p>
    <w:p w:rsidR="00EA5104" w:rsidRPr="00D2099A" w:rsidRDefault="00EA5104" w:rsidP="00EA5104">
      <w:pPr>
        <w:numPr>
          <w:ilvl w:val="0"/>
          <w:numId w:val="10"/>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предпринимательский талант, или предпринимательские способности;</w:t>
      </w:r>
    </w:p>
    <w:p w:rsidR="00EA5104" w:rsidRPr="00D2099A" w:rsidRDefault="00EA5104" w:rsidP="00EA5104">
      <w:pPr>
        <w:numPr>
          <w:ilvl w:val="0"/>
          <w:numId w:val="10"/>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информация; специфической формой информации является </w:t>
      </w:r>
      <w:hyperlink r:id="rId28" w:tooltip="Технология" w:history="1">
        <w:r w:rsidRPr="00D2099A">
          <w:rPr>
            <w:rFonts w:ascii="Times New Roman" w:eastAsia="Times New Roman" w:hAnsi="Times New Roman" w:cs="Times New Roman"/>
            <w:b/>
            <w:bCs/>
            <w:u w:val="single"/>
            <w:lang w:eastAsia="ru-RU"/>
          </w:rPr>
          <w:t>технология</w:t>
        </w:r>
      </w:hyperlink>
      <w:r w:rsidRPr="00D2099A">
        <w:rPr>
          <w:rFonts w:ascii="Times New Roman" w:eastAsia="Times New Roman" w:hAnsi="Times New Roman" w:cs="Times New Roman"/>
          <w:lang w:eastAsia="ru-RU"/>
        </w:rPr>
        <w:t>;</w:t>
      </w:r>
    </w:p>
    <w:p w:rsidR="00EA5104" w:rsidRPr="00D2099A" w:rsidRDefault="004341B0" w:rsidP="00EA5104">
      <w:pPr>
        <w:spacing w:after="0" w:line="240" w:lineRule="auto"/>
        <w:ind w:left="993"/>
        <w:rPr>
          <w:rFonts w:ascii="Times New Roman" w:eastAsia="Times New Roman" w:hAnsi="Times New Roman" w:cs="Times New Roman"/>
          <w:lang w:eastAsia="ru-RU"/>
        </w:rPr>
      </w:pPr>
      <w:hyperlink r:id="rId29" w:tooltip="Труд" w:history="1">
        <w:r w:rsidR="00EA5104" w:rsidRPr="00D2099A">
          <w:rPr>
            <w:rFonts w:ascii="Times New Roman" w:eastAsia="Times New Roman" w:hAnsi="Times New Roman" w:cs="Times New Roman"/>
            <w:b/>
            <w:bCs/>
            <w:u w:val="single"/>
            <w:lang w:eastAsia="ru-RU"/>
          </w:rPr>
          <w:t>Труд</w:t>
        </w:r>
      </w:hyperlink>
      <w:r w:rsidR="00EA5104" w:rsidRPr="00D2099A">
        <w:rPr>
          <w:rFonts w:ascii="Times New Roman" w:eastAsia="Times New Roman" w:hAnsi="Times New Roman" w:cs="Times New Roman"/>
          <w:lang w:eastAsia="ru-RU"/>
        </w:rPr>
        <w:t xml:space="preserve"> представляет собой целесообразную деятельность человека по созданию экономических благ, проявление совокупности умственных и физических способностей человека.</w:t>
      </w:r>
    </w:p>
    <w:p w:rsidR="00EA5104" w:rsidRPr="00D2099A" w:rsidRDefault="004341B0" w:rsidP="00EA5104">
      <w:pPr>
        <w:spacing w:after="0" w:line="240" w:lineRule="auto"/>
        <w:ind w:left="993"/>
        <w:rPr>
          <w:rFonts w:ascii="Times New Roman" w:eastAsia="Times New Roman" w:hAnsi="Times New Roman" w:cs="Times New Roman"/>
          <w:lang w:eastAsia="ru-RU"/>
        </w:rPr>
      </w:pPr>
      <w:hyperlink r:id="rId30" w:tooltip="Капитал" w:history="1">
        <w:r w:rsidR="00EA5104" w:rsidRPr="00D2099A">
          <w:rPr>
            <w:rFonts w:ascii="Times New Roman" w:eastAsia="Times New Roman" w:hAnsi="Times New Roman" w:cs="Times New Roman"/>
            <w:b/>
            <w:bCs/>
            <w:u w:val="single"/>
            <w:lang w:eastAsia="ru-RU"/>
          </w:rPr>
          <w:t>Капитал</w:t>
        </w:r>
      </w:hyperlink>
      <w:r w:rsidR="00EA5104" w:rsidRPr="00D2099A">
        <w:rPr>
          <w:rFonts w:ascii="Times New Roman" w:eastAsia="Times New Roman" w:hAnsi="Times New Roman" w:cs="Times New Roman"/>
          <w:lang w:eastAsia="ru-RU"/>
        </w:rPr>
        <w:t xml:space="preserve"> включает в себя совокупность созданных прошлым трудом человека благ. Ошибочное мнение, что акции, облигации, деньги, банковские депозиты не относятся к данному фактору производства.</w:t>
      </w:r>
    </w:p>
    <w:p w:rsidR="00EA5104" w:rsidRPr="00D2099A" w:rsidRDefault="004341B0" w:rsidP="00EA5104">
      <w:pPr>
        <w:spacing w:after="0" w:line="240" w:lineRule="auto"/>
        <w:ind w:left="993"/>
        <w:rPr>
          <w:rFonts w:ascii="Times New Roman" w:eastAsia="Times New Roman" w:hAnsi="Times New Roman" w:cs="Times New Roman"/>
          <w:lang w:eastAsia="ru-RU"/>
        </w:rPr>
      </w:pPr>
      <w:hyperlink r:id="rId31" w:tooltip="Земля" w:history="1">
        <w:r w:rsidR="00EA5104" w:rsidRPr="00D2099A">
          <w:rPr>
            <w:rFonts w:ascii="Times New Roman" w:eastAsia="Times New Roman" w:hAnsi="Times New Roman" w:cs="Times New Roman"/>
            <w:b/>
            <w:bCs/>
            <w:u w:val="single"/>
            <w:lang w:eastAsia="ru-RU"/>
          </w:rPr>
          <w:t>Земля</w:t>
        </w:r>
      </w:hyperlink>
      <w:r w:rsidR="00EA5104" w:rsidRPr="00D2099A">
        <w:rPr>
          <w:rFonts w:ascii="Times New Roman" w:eastAsia="Times New Roman" w:hAnsi="Times New Roman" w:cs="Times New Roman"/>
          <w:lang w:eastAsia="ru-RU"/>
        </w:rPr>
        <w:t xml:space="preserve"> как фактор производства охватывает все сельскохозяйственные угодья и городские земли, которые отведены под жилищную или промышленную застройку, а также совокупность природных условий, необходимых для производства товаров и услуг.</w:t>
      </w:r>
    </w:p>
    <w:p w:rsidR="00EA5104" w:rsidRPr="00D2099A" w:rsidRDefault="004341B0" w:rsidP="00EA5104">
      <w:pPr>
        <w:spacing w:after="0" w:line="240" w:lineRule="auto"/>
        <w:ind w:left="993"/>
        <w:rPr>
          <w:rFonts w:ascii="Times New Roman" w:eastAsia="Times New Roman" w:hAnsi="Times New Roman" w:cs="Times New Roman"/>
          <w:lang w:eastAsia="ru-RU"/>
        </w:rPr>
      </w:pPr>
      <w:hyperlink r:id="rId32" w:tooltip="Предпринимательство" w:history="1">
        <w:r w:rsidR="00EA5104" w:rsidRPr="00D2099A">
          <w:rPr>
            <w:rFonts w:ascii="Times New Roman" w:eastAsia="Times New Roman" w:hAnsi="Times New Roman" w:cs="Times New Roman"/>
            <w:b/>
            <w:bCs/>
            <w:u w:val="single"/>
            <w:lang w:eastAsia="ru-RU"/>
          </w:rPr>
          <w:t>Предпринимательский талант</w:t>
        </w:r>
      </w:hyperlink>
      <w:r w:rsidR="00EA5104" w:rsidRPr="00D2099A">
        <w:rPr>
          <w:rFonts w:ascii="Times New Roman" w:eastAsia="Times New Roman" w:hAnsi="Times New Roman" w:cs="Times New Roman"/>
          <w:lang w:eastAsia="ru-RU"/>
        </w:rPr>
        <w:t xml:space="preserve"> предполагает особые способности человека, заключающиеся в его умении:</w:t>
      </w:r>
    </w:p>
    <w:p w:rsidR="00EA5104" w:rsidRPr="00D2099A" w:rsidRDefault="00EA5104" w:rsidP="00EA5104">
      <w:pPr>
        <w:numPr>
          <w:ilvl w:val="0"/>
          <w:numId w:val="11"/>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организовывать производство и выпуск товаров и услуг путем соединения всех необходимых факторов производства;</w:t>
      </w:r>
    </w:p>
    <w:p w:rsidR="00EA5104" w:rsidRPr="00D2099A" w:rsidRDefault="00EA5104" w:rsidP="00EA5104">
      <w:pPr>
        <w:numPr>
          <w:ilvl w:val="0"/>
          <w:numId w:val="11"/>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принимать основные решения по управлению производством и ведению бизнеса;</w:t>
      </w:r>
    </w:p>
    <w:p w:rsidR="00EA5104" w:rsidRPr="00D2099A" w:rsidRDefault="00EA5104" w:rsidP="00EA5104">
      <w:pPr>
        <w:numPr>
          <w:ilvl w:val="0"/>
          <w:numId w:val="11"/>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рисковать денежными средствами, временем, трудом, деловой репутацией, поскольку деятельность на рынке связана с большой неопределенностью, а результат не гарантирован;</w:t>
      </w:r>
    </w:p>
    <w:p w:rsidR="00EA5104" w:rsidRPr="00D2099A" w:rsidRDefault="00EA5104" w:rsidP="00EA5104">
      <w:pPr>
        <w:numPr>
          <w:ilvl w:val="0"/>
          <w:numId w:val="11"/>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быть новатором, то есть внедрять новые технологии, новые продукты, методы организации производства.</w:t>
      </w:r>
    </w:p>
    <w:p w:rsidR="00EA5104" w:rsidRPr="00D2099A" w:rsidRDefault="00EA5104" w:rsidP="00EA5104">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Одним из ключевых экономических ресурсов на современном этапе развития общества является </w:t>
      </w:r>
      <w:hyperlink r:id="rId33" w:tooltip="Информация" w:history="1">
        <w:r w:rsidRPr="00D2099A">
          <w:rPr>
            <w:rFonts w:ascii="Times New Roman" w:eastAsia="Times New Roman" w:hAnsi="Times New Roman" w:cs="Times New Roman"/>
            <w:b/>
            <w:bCs/>
            <w:u w:val="single"/>
            <w:lang w:eastAsia="ru-RU"/>
          </w:rPr>
          <w:t>информация</w:t>
        </w:r>
      </w:hyperlink>
      <w:r w:rsidRPr="00D2099A">
        <w:rPr>
          <w:rFonts w:ascii="Times New Roman" w:eastAsia="Times New Roman" w:hAnsi="Times New Roman" w:cs="Times New Roman"/>
          <w:lang w:eastAsia="ru-RU"/>
        </w:rPr>
        <w:t>.</w:t>
      </w:r>
    </w:p>
    <w:p w:rsidR="00EA5104" w:rsidRPr="00D2099A" w:rsidRDefault="00EA5104" w:rsidP="00EA5104">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Обладание достоверной информацией является необходимым условием для решения стоящих перед экономическим субъектом проблем. Вместе с тем даже полная информация не является гарантией успеха. Умение использовать полученные сведения для принятия наилучшего при сложившихся обстоятельствах решения характеризует такой ресурс, как </w:t>
      </w:r>
      <w:hyperlink r:id="rId34" w:tooltip="Знания" w:history="1">
        <w:r w:rsidRPr="00D2099A">
          <w:rPr>
            <w:rFonts w:ascii="Times New Roman" w:eastAsia="Times New Roman" w:hAnsi="Times New Roman" w:cs="Times New Roman"/>
            <w:b/>
            <w:bCs/>
            <w:u w:val="single"/>
            <w:lang w:eastAsia="ru-RU"/>
          </w:rPr>
          <w:t>знания</w:t>
        </w:r>
      </w:hyperlink>
      <w:r w:rsidRPr="00D2099A">
        <w:rPr>
          <w:rFonts w:ascii="Times New Roman" w:eastAsia="Times New Roman" w:hAnsi="Times New Roman" w:cs="Times New Roman"/>
          <w:lang w:eastAsia="ru-RU"/>
        </w:rPr>
        <w:t xml:space="preserve">. Носителями этого ресурса выступают квалифицированные кадры в сфере управления, продажи и обслуживания покупателей, технического обслуживания товара. Именно этот ресурс дает наибольшую отдачу в бизнесе. «То, что отличает сильную компанию от слабой — </w:t>
      </w:r>
      <w:proofErr w:type="gramStart"/>
      <w:r w:rsidRPr="00D2099A">
        <w:rPr>
          <w:rFonts w:ascii="Times New Roman" w:eastAsia="Times New Roman" w:hAnsi="Times New Roman" w:cs="Times New Roman"/>
          <w:lang w:eastAsia="ru-RU"/>
        </w:rPr>
        <w:t>это</w:t>
      </w:r>
      <w:proofErr w:type="gramEnd"/>
      <w:r w:rsidRPr="00D2099A">
        <w:rPr>
          <w:rFonts w:ascii="Times New Roman" w:eastAsia="Times New Roman" w:hAnsi="Times New Roman" w:cs="Times New Roman"/>
          <w:lang w:eastAsia="ru-RU"/>
        </w:rPr>
        <w:t xml:space="preserve"> прежде всего уровень квалификации ее специалистов и управленческого состава, его знаний, мотиваций и устремлений»</w:t>
      </w:r>
    </w:p>
    <w:p w:rsidR="00EA5104" w:rsidRPr="00D2099A" w:rsidRDefault="00EA5104" w:rsidP="00EA5104">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lang w:eastAsia="ru-RU"/>
        </w:rPr>
        <w:lastRenderedPageBreak/>
        <w:t xml:space="preserve">В условиях рыночной экономики все перечисленные выше экономические ресурсы свободно покупаются и продаются и приносят своим владельцам </w:t>
      </w:r>
      <w:r w:rsidRPr="00D2099A">
        <w:rPr>
          <w:rFonts w:ascii="Times New Roman" w:eastAsia="Times New Roman" w:hAnsi="Times New Roman" w:cs="Times New Roman"/>
          <w:i/>
          <w:iCs/>
          <w:lang w:eastAsia="ru-RU"/>
        </w:rPr>
        <w:t>особый (факторный</w:t>
      </w:r>
      <w:proofErr w:type="gramStart"/>
      <w:r w:rsidRPr="00D2099A">
        <w:rPr>
          <w:rFonts w:ascii="Times New Roman" w:eastAsia="Times New Roman" w:hAnsi="Times New Roman" w:cs="Times New Roman"/>
          <w:i/>
          <w:iCs/>
          <w:lang w:eastAsia="ru-RU"/>
        </w:rPr>
        <w:t>)д</w:t>
      </w:r>
      <w:proofErr w:type="gramEnd"/>
      <w:r w:rsidRPr="00D2099A">
        <w:rPr>
          <w:rFonts w:ascii="Times New Roman" w:eastAsia="Times New Roman" w:hAnsi="Times New Roman" w:cs="Times New Roman"/>
          <w:i/>
          <w:iCs/>
          <w:lang w:eastAsia="ru-RU"/>
        </w:rPr>
        <w:t>оход</w:t>
      </w:r>
      <w:r w:rsidRPr="00D2099A">
        <w:rPr>
          <w:rFonts w:ascii="Times New Roman" w:eastAsia="Times New Roman" w:hAnsi="Times New Roman" w:cs="Times New Roman"/>
          <w:lang w:eastAsia="ru-RU"/>
        </w:rPr>
        <w:t>:</w:t>
      </w:r>
    </w:p>
    <w:p w:rsidR="00EA5104" w:rsidRPr="00D2099A" w:rsidRDefault="004341B0" w:rsidP="00EA5104">
      <w:pPr>
        <w:numPr>
          <w:ilvl w:val="0"/>
          <w:numId w:val="12"/>
        </w:numPr>
        <w:spacing w:after="0" w:line="240" w:lineRule="auto"/>
        <w:ind w:left="993" w:firstLine="0"/>
        <w:rPr>
          <w:rFonts w:ascii="Times New Roman" w:eastAsia="Times New Roman" w:hAnsi="Times New Roman" w:cs="Times New Roman"/>
          <w:lang w:eastAsia="ru-RU"/>
        </w:rPr>
      </w:pPr>
      <w:hyperlink r:id="rId35" w:tooltip="Рента" w:history="1">
        <w:r w:rsidR="00EA5104" w:rsidRPr="00D2099A">
          <w:rPr>
            <w:rFonts w:ascii="Times New Roman" w:eastAsia="Times New Roman" w:hAnsi="Times New Roman" w:cs="Times New Roman"/>
            <w:u w:val="single"/>
            <w:lang w:eastAsia="ru-RU"/>
          </w:rPr>
          <w:t>рента</w:t>
        </w:r>
      </w:hyperlink>
      <w:r w:rsidR="00EA5104" w:rsidRPr="00D2099A">
        <w:rPr>
          <w:rFonts w:ascii="Times New Roman" w:eastAsia="Times New Roman" w:hAnsi="Times New Roman" w:cs="Times New Roman"/>
          <w:lang w:eastAsia="ru-RU"/>
        </w:rPr>
        <w:t xml:space="preserve"> (земля.);</w:t>
      </w:r>
    </w:p>
    <w:p w:rsidR="00EA5104" w:rsidRPr="00D2099A" w:rsidRDefault="004341B0" w:rsidP="00EA5104">
      <w:pPr>
        <w:numPr>
          <w:ilvl w:val="0"/>
          <w:numId w:val="12"/>
        </w:numPr>
        <w:spacing w:after="0" w:line="240" w:lineRule="auto"/>
        <w:ind w:left="993" w:firstLine="0"/>
        <w:rPr>
          <w:rFonts w:ascii="Times New Roman" w:eastAsia="Times New Roman" w:hAnsi="Times New Roman" w:cs="Times New Roman"/>
          <w:lang w:eastAsia="ru-RU"/>
        </w:rPr>
      </w:pPr>
      <w:hyperlink r:id="rId36" w:tooltip="Процент" w:history="1">
        <w:r w:rsidR="00EA5104" w:rsidRPr="00D2099A">
          <w:rPr>
            <w:rFonts w:ascii="Times New Roman" w:eastAsia="Times New Roman" w:hAnsi="Times New Roman" w:cs="Times New Roman"/>
            <w:u w:val="single"/>
            <w:lang w:eastAsia="ru-RU"/>
          </w:rPr>
          <w:t>процент</w:t>
        </w:r>
      </w:hyperlink>
      <w:r w:rsidR="00EA5104" w:rsidRPr="00D2099A">
        <w:rPr>
          <w:rFonts w:ascii="Times New Roman" w:eastAsia="Times New Roman" w:hAnsi="Times New Roman" w:cs="Times New Roman"/>
          <w:lang w:eastAsia="ru-RU"/>
        </w:rPr>
        <w:t xml:space="preserve"> (капитал);</w:t>
      </w:r>
    </w:p>
    <w:p w:rsidR="00EA5104" w:rsidRPr="00D2099A" w:rsidRDefault="004341B0" w:rsidP="00EA5104">
      <w:pPr>
        <w:numPr>
          <w:ilvl w:val="0"/>
          <w:numId w:val="12"/>
        </w:numPr>
        <w:spacing w:after="0" w:line="240" w:lineRule="auto"/>
        <w:ind w:left="993" w:firstLine="0"/>
        <w:rPr>
          <w:rFonts w:ascii="Times New Roman" w:eastAsia="Times New Roman" w:hAnsi="Times New Roman" w:cs="Times New Roman"/>
          <w:lang w:eastAsia="ru-RU"/>
        </w:rPr>
      </w:pPr>
      <w:hyperlink r:id="rId37" w:tooltip="Заработная плата" w:history="1">
        <w:r w:rsidR="00EA5104" w:rsidRPr="00D2099A">
          <w:rPr>
            <w:rFonts w:ascii="Times New Roman" w:eastAsia="Times New Roman" w:hAnsi="Times New Roman" w:cs="Times New Roman"/>
            <w:u w:val="single"/>
            <w:lang w:eastAsia="ru-RU"/>
          </w:rPr>
          <w:t>заработная плата</w:t>
        </w:r>
      </w:hyperlink>
      <w:r w:rsidR="00EA5104" w:rsidRPr="00D2099A">
        <w:rPr>
          <w:rFonts w:ascii="Times New Roman" w:eastAsia="Times New Roman" w:hAnsi="Times New Roman" w:cs="Times New Roman"/>
          <w:lang w:eastAsia="ru-RU"/>
        </w:rPr>
        <w:t xml:space="preserve"> (труд);</w:t>
      </w:r>
    </w:p>
    <w:p w:rsidR="00EA5104" w:rsidRPr="00D2099A" w:rsidRDefault="004341B0" w:rsidP="00EA5104">
      <w:pPr>
        <w:numPr>
          <w:ilvl w:val="0"/>
          <w:numId w:val="12"/>
        </w:numPr>
        <w:spacing w:after="0" w:line="240" w:lineRule="auto"/>
        <w:ind w:left="993" w:firstLine="0"/>
        <w:rPr>
          <w:rFonts w:ascii="Times New Roman" w:eastAsia="Times New Roman" w:hAnsi="Times New Roman" w:cs="Times New Roman"/>
          <w:lang w:eastAsia="ru-RU"/>
        </w:rPr>
      </w:pPr>
      <w:hyperlink r:id="rId38" w:tooltip="Прибыль" w:history="1">
        <w:r w:rsidR="00EA5104" w:rsidRPr="00D2099A">
          <w:rPr>
            <w:rFonts w:ascii="Times New Roman" w:eastAsia="Times New Roman" w:hAnsi="Times New Roman" w:cs="Times New Roman"/>
            <w:u w:val="single"/>
            <w:lang w:eastAsia="ru-RU"/>
          </w:rPr>
          <w:t>прибыль</w:t>
        </w:r>
      </w:hyperlink>
      <w:r w:rsidR="00EA5104" w:rsidRPr="00D2099A">
        <w:rPr>
          <w:rFonts w:ascii="Times New Roman" w:eastAsia="Times New Roman" w:hAnsi="Times New Roman" w:cs="Times New Roman"/>
          <w:lang w:eastAsia="ru-RU"/>
        </w:rPr>
        <w:t xml:space="preserve"> (предпринимательская способность).</w:t>
      </w:r>
    </w:p>
    <w:p w:rsidR="00276590" w:rsidRPr="00D2099A" w:rsidRDefault="00AE52B7" w:rsidP="00AE52B7">
      <w:pPr>
        <w:pStyle w:val="a3"/>
        <w:numPr>
          <w:ilvl w:val="0"/>
          <w:numId w:val="1"/>
        </w:numPr>
        <w:spacing w:after="0" w:line="240" w:lineRule="auto"/>
        <w:rPr>
          <w:rFonts w:ascii="Times New Roman" w:hAnsi="Times New Roman" w:cs="Times New Roman"/>
          <w:b/>
          <w:sz w:val="28"/>
          <w:u w:val="single"/>
        </w:rPr>
      </w:pPr>
      <w:r w:rsidRPr="00D2099A">
        <w:rPr>
          <w:rFonts w:ascii="Times New Roman" w:hAnsi="Times New Roman" w:cs="Times New Roman"/>
          <w:b/>
          <w:sz w:val="28"/>
          <w:u w:val="single"/>
        </w:rPr>
        <w:t>Три основных вопроса экономики</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color w:val="000000"/>
          <w:lang w:eastAsia="ru-RU"/>
        </w:rPr>
        <w:t xml:space="preserve">Главной экономической задачей является выбор наиболее эффективного варианта распределения факторов производства в целях решения проблемы ограниченности ресурсов и безграничности человеческих желаний. Отражением этой проблемы является постановка </w:t>
      </w:r>
      <w:r w:rsidRPr="00D2099A">
        <w:rPr>
          <w:rFonts w:ascii="Times New Roman" w:eastAsia="Times New Roman" w:hAnsi="Times New Roman" w:cs="Times New Roman"/>
          <w:b/>
          <w:bCs/>
          <w:color w:val="000000"/>
          <w:lang w:eastAsia="ru-RU"/>
        </w:rPr>
        <w:t>трех основных вопросов экономики</w:t>
      </w:r>
      <w:r w:rsidRPr="00D2099A">
        <w:rPr>
          <w:rFonts w:ascii="Times New Roman" w:eastAsia="Times New Roman" w:hAnsi="Times New Roman" w:cs="Times New Roman"/>
          <w:color w:val="000000"/>
          <w:lang w:eastAsia="ru-RU"/>
        </w:rPr>
        <w:t>.</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i/>
          <w:iCs/>
          <w:color w:val="000000"/>
          <w:lang w:eastAsia="ru-RU"/>
        </w:rPr>
        <w:t>1. Что должно производиться</w:t>
      </w:r>
      <w:r w:rsidRPr="00D2099A">
        <w:rPr>
          <w:rFonts w:ascii="Times New Roman" w:eastAsia="Times New Roman" w:hAnsi="Times New Roman" w:cs="Times New Roman"/>
          <w:color w:val="000000"/>
          <w:lang w:eastAsia="ru-RU"/>
        </w:rPr>
        <w:t xml:space="preserve"> - т.е. какие </w:t>
      </w:r>
      <w:proofErr w:type="gramStart"/>
      <w:r w:rsidRPr="00D2099A">
        <w:rPr>
          <w:rFonts w:ascii="Times New Roman" w:eastAsia="Times New Roman" w:hAnsi="Times New Roman" w:cs="Times New Roman"/>
          <w:color w:val="000000"/>
          <w:lang w:eastAsia="ru-RU"/>
        </w:rPr>
        <w:t>товары</w:t>
      </w:r>
      <w:proofErr w:type="gramEnd"/>
      <w:r w:rsidRPr="00D2099A">
        <w:rPr>
          <w:rFonts w:ascii="Times New Roman" w:eastAsia="Times New Roman" w:hAnsi="Times New Roman" w:cs="Times New Roman"/>
          <w:color w:val="000000"/>
          <w:lang w:eastAsia="ru-RU"/>
        </w:rPr>
        <w:t xml:space="preserve"> и в </w:t>
      </w:r>
      <w:proofErr w:type="gramStart"/>
      <w:r w:rsidRPr="00D2099A">
        <w:rPr>
          <w:rFonts w:ascii="Times New Roman" w:eastAsia="Times New Roman" w:hAnsi="Times New Roman" w:cs="Times New Roman"/>
          <w:color w:val="000000"/>
          <w:lang w:eastAsia="ru-RU"/>
        </w:rPr>
        <w:t>каком</w:t>
      </w:r>
      <w:proofErr w:type="gramEnd"/>
      <w:r w:rsidRPr="00D2099A">
        <w:rPr>
          <w:rFonts w:ascii="Times New Roman" w:eastAsia="Times New Roman" w:hAnsi="Times New Roman" w:cs="Times New Roman"/>
          <w:color w:val="000000"/>
          <w:lang w:eastAsia="ru-RU"/>
        </w:rPr>
        <w:t xml:space="preserve"> количестве;</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i/>
          <w:iCs/>
          <w:color w:val="000000"/>
          <w:lang w:eastAsia="ru-RU"/>
        </w:rPr>
        <w:t>2. Как будут производиться товары</w:t>
      </w:r>
      <w:proofErr w:type="gramStart"/>
      <w:r w:rsidRPr="00D2099A">
        <w:rPr>
          <w:rFonts w:ascii="Times New Roman" w:eastAsia="Times New Roman" w:hAnsi="Times New Roman" w:cs="Times New Roman"/>
          <w:color w:val="000000"/>
          <w:lang w:eastAsia="ru-RU"/>
        </w:rPr>
        <w:t xml:space="preserve"> ,</w:t>
      </w:r>
      <w:proofErr w:type="gramEnd"/>
      <w:r w:rsidRPr="00D2099A">
        <w:rPr>
          <w:rFonts w:ascii="Times New Roman" w:eastAsia="Times New Roman" w:hAnsi="Times New Roman" w:cs="Times New Roman"/>
          <w:color w:val="000000"/>
          <w:lang w:eastAsia="ru-RU"/>
        </w:rPr>
        <w:t>т.е. кем, с помощью каких ресурсов и какой технологии они должны быть воспроизведены ;</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b/>
          <w:bCs/>
          <w:i/>
          <w:iCs/>
          <w:color w:val="000000"/>
          <w:lang w:eastAsia="ru-RU"/>
        </w:rPr>
        <w:t>3</w:t>
      </w:r>
      <w:r w:rsidRPr="00D2099A">
        <w:rPr>
          <w:rFonts w:ascii="Times New Roman" w:eastAsia="Times New Roman" w:hAnsi="Times New Roman" w:cs="Times New Roman"/>
          <w:i/>
          <w:iCs/>
          <w:color w:val="000000"/>
          <w:lang w:eastAsia="ru-RU"/>
        </w:rPr>
        <w:t xml:space="preserve">. </w:t>
      </w:r>
      <w:r w:rsidRPr="00D2099A">
        <w:rPr>
          <w:rFonts w:ascii="Times New Roman" w:eastAsia="Times New Roman" w:hAnsi="Times New Roman" w:cs="Times New Roman"/>
          <w:b/>
          <w:bCs/>
          <w:i/>
          <w:iCs/>
          <w:color w:val="000000"/>
          <w:lang w:eastAsia="ru-RU"/>
        </w:rPr>
        <w:t>Для кого предназначаются товары</w:t>
      </w:r>
      <w:r w:rsidRPr="00D2099A">
        <w:rPr>
          <w:rFonts w:ascii="Times New Roman" w:eastAsia="Times New Roman" w:hAnsi="Times New Roman" w:cs="Times New Roman"/>
          <w:color w:val="000000"/>
          <w:lang w:eastAsia="ru-RU"/>
        </w:rPr>
        <w:t>, т.е. кто должен потреблять товары и извлекать из них пользу.</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color w:val="000000"/>
          <w:lang w:eastAsia="ru-RU"/>
        </w:rPr>
        <w:t>Рассмотрим содержание каждого вопроса. Первый важнейший выбор - какие товары производить, легко проиллюстрировать на примере общества, выпускающего только два товара</w:t>
      </w:r>
      <w:proofErr w:type="gramStart"/>
      <w:r w:rsidRPr="00D2099A">
        <w:rPr>
          <w:rFonts w:ascii="Times New Roman" w:eastAsia="Times New Roman" w:hAnsi="Times New Roman" w:cs="Times New Roman"/>
          <w:color w:val="000000"/>
          <w:lang w:eastAsia="ru-RU"/>
        </w:rPr>
        <w:t xml:space="preserve"> А</w:t>
      </w:r>
      <w:proofErr w:type="gramEnd"/>
      <w:r w:rsidRPr="00D2099A">
        <w:rPr>
          <w:rFonts w:ascii="Times New Roman" w:eastAsia="Times New Roman" w:hAnsi="Times New Roman" w:cs="Times New Roman"/>
          <w:color w:val="000000"/>
          <w:lang w:eastAsia="ru-RU"/>
        </w:rPr>
        <w:t xml:space="preserve"> и Б. Факторы производства, используемые в одном месте, не могут в то же время применяться в другом производстве. Это означает, что производство товара</w:t>
      </w:r>
      <w:proofErr w:type="gramStart"/>
      <w:r w:rsidRPr="00D2099A">
        <w:rPr>
          <w:rFonts w:ascii="Times New Roman" w:eastAsia="Times New Roman" w:hAnsi="Times New Roman" w:cs="Times New Roman"/>
          <w:color w:val="000000"/>
          <w:lang w:eastAsia="ru-RU"/>
        </w:rPr>
        <w:t xml:space="preserve"> А</w:t>
      </w:r>
      <w:proofErr w:type="gramEnd"/>
      <w:r w:rsidRPr="00D2099A">
        <w:rPr>
          <w:rFonts w:ascii="Times New Roman" w:eastAsia="Times New Roman" w:hAnsi="Times New Roman" w:cs="Times New Roman"/>
          <w:color w:val="000000"/>
          <w:lang w:eastAsia="ru-RU"/>
        </w:rPr>
        <w:t xml:space="preserve"> влечет за собой потерю возможности производить товар Б и имеет альтернативную стоимость.</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b/>
          <w:bCs/>
          <w:color w:val="000000"/>
          <w:lang w:eastAsia="ru-RU"/>
        </w:rPr>
        <w:t>Альтернативная стоимость</w:t>
      </w:r>
      <w:r w:rsidRPr="00D2099A">
        <w:rPr>
          <w:rFonts w:ascii="Times New Roman" w:eastAsia="Times New Roman" w:hAnsi="Times New Roman" w:cs="Times New Roman"/>
          <w:color w:val="000000"/>
          <w:lang w:eastAsia="ru-RU"/>
        </w:rPr>
        <w:t xml:space="preserve"> товара или услуги - это стоимость, измеренная с точки зрения потерянной возможности заниматься наилучшей из доступных альтернативных деятельностей, требующей того же времени или тех же ресурсов.</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color w:val="000000"/>
          <w:lang w:eastAsia="ru-RU"/>
        </w:rPr>
        <w:t>Денежные затраты и альтернативная стоимость - это пересекающиеся понятия. Некоторые альтернативные стоимости, такие как плата за обучение, принимают форму денежных расходов, в то время как другие, такие как затраты свободного времени, не проявляются в денежном виде. Некоторые денежные расходы, как та же плата за обучение, представляют собой альтернативные стоимости, т.к. могли быть израсходованы на другие потребности. Другие денежные затраты, например на одежду, питание и т.д., существуют всегда и поэтому не включаются в альтернативную стоимость.</w:t>
      </w:r>
    </w:p>
    <w:p w:rsidR="00AE52B7" w:rsidRPr="00D2099A" w:rsidRDefault="00AE52B7" w:rsidP="00AE52B7">
      <w:pPr>
        <w:spacing w:after="0" w:line="240" w:lineRule="auto"/>
        <w:ind w:left="709"/>
        <w:rPr>
          <w:rFonts w:ascii="Times New Roman" w:eastAsia="Times New Roman" w:hAnsi="Times New Roman" w:cs="Times New Roman"/>
          <w:color w:val="000000"/>
          <w:lang w:eastAsia="ru-RU"/>
        </w:rPr>
      </w:pPr>
      <w:r w:rsidRPr="00D2099A">
        <w:rPr>
          <w:rFonts w:ascii="Times New Roman" w:eastAsia="Times New Roman" w:hAnsi="Times New Roman" w:cs="Times New Roman"/>
          <w:color w:val="000000"/>
          <w:lang w:eastAsia="ru-RU"/>
        </w:rPr>
        <w:t>Второй основной экономический выбор - как производить. Он связан с существованием нескольких способов производства товара или услуги Автомобили можно делать, например, на высоко автоматизированных фабриках с огромным количеством капитального оборудования и относительно малой долей труда, но их можно делать и на малых предприятиях, использующих большее количество труда. Ключевым соображением при принятии решения о том, как производить, является эффективность распределения ресурсов или эффективность Парето.</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b/>
          <w:bCs/>
          <w:color w:val="000000"/>
          <w:lang w:eastAsia="ru-RU"/>
        </w:rPr>
        <w:t>Эффективность Парет</w:t>
      </w:r>
      <w:proofErr w:type="gramStart"/>
      <w:r w:rsidRPr="00D2099A">
        <w:rPr>
          <w:rFonts w:ascii="Times New Roman" w:eastAsia="Times New Roman" w:hAnsi="Times New Roman" w:cs="Times New Roman"/>
          <w:b/>
          <w:bCs/>
          <w:color w:val="000000"/>
          <w:lang w:eastAsia="ru-RU"/>
        </w:rPr>
        <w:t>о</w:t>
      </w:r>
      <w:r w:rsidRPr="00D2099A">
        <w:rPr>
          <w:rFonts w:ascii="Times New Roman" w:eastAsia="Times New Roman" w:hAnsi="Times New Roman" w:cs="Times New Roman"/>
          <w:color w:val="000000"/>
          <w:lang w:eastAsia="ru-RU"/>
        </w:rPr>
        <w:t>-</w:t>
      </w:r>
      <w:proofErr w:type="gramEnd"/>
      <w:r w:rsidRPr="00D2099A">
        <w:rPr>
          <w:rFonts w:ascii="Times New Roman" w:eastAsia="Times New Roman" w:hAnsi="Times New Roman" w:cs="Times New Roman"/>
          <w:color w:val="000000"/>
          <w:lang w:eastAsia="ru-RU"/>
        </w:rPr>
        <w:t xml:space="preserve"> это такой уровень организации экономики, при котором общество извлекает максимум полезности из имеющихся ресурсов и технологий, и уже невозможно увеличить чью-либо долю в полученном результате, не сократив другую</w:t>
      </w:r>
      <w:r w:rsidRPr="00D2099A">
        <w:rPr>
          <w:rFonts w:ascii="Times New Roman" w:eastAsia="Times New Roman" w:hAnsi="Times New Roman" w:cs="Times New Roman"/>
          <w:i/>
          <w:iCs/>
          <w:color w:val="000000"/>
          <w:lang w:eastAsia="ru-RU"/>
        </w:rPr>
        <w:t>.</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color w:val="000000"/>
          <w:lang w:eastAsia="ru-RU"/>
        </w:rPr>
        <w:t>Когда эффективность достигнута, то большее количество товара может быть произведено ценой потери возможности производить что-то еще, если факторы производства и знания неизменны. Однако эффективность производства можно увеличить при улучшении общественного разделения труда. Его важными характеристиками являются специализации и кооперация, позволяющие учитывать сравнительные преимущества в производстве товара.</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b/>
          <w:bCs/>
          <w:color w:val="000000"/>
          <w:lang w:eastAsia="ru-RU"/>
        </w:rPr>
        <w:t>Сравнительное преимущество</w:t>
      </w:r>
      <w:r w:rsidRPr="00D2099A">
        <w:rPr>
          <w:rFonts w:ascii="Times New Roman" w:eastAsia="Times New Roman" w:hAnsi="Times New Roman" w:cs="Times New Roman"/>
          <w:color w:val="000000"/>
          <w:lang w:eastAsia="ru-RU"/>
        </w:rPr>
        <w:t xml:space="preserve"> - это способность производить товар или услугу по относительно меньшей альтернативной стоимости.</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color w:val="000000"/>
          <w:lang w:eastAsia="ru-RU"/>
        </w:rPr>
        <w:t xml:space="preserve">Проиллюстрируем принцип сравнительного преимущества примером. Предположим, что два студента подрабатывают в конторе. Сергей может напечатать письмо за 5 минут, надписать и заклеить конверт за 1 минуту. Андрею нужно потратить 10 минут на письмо и 5 минут на конверт. </w:t>
      </w:r>
      <w:proofErr w:type="gramStart"/>
      <w:r w:rsidRPr="00D2099A">
        <w:rPr>
          <w:rFonts w:ascii="Times New Roman" w:eastAsia="Times New Roman" w:hAnsi="Times New Roman" w:cs="Times New Roman"/>
          <w:color w:val="000000"/>
          <w:lang w:eastAsia="ru-RU"/>
        </w:rPr>
        <w:t>Работая независимо друг от</w:t>
      </w:r>
      <w:proofErr w:type="gramEnd"/>
      <w:r w:rsidRPr="00D2099A">
        <w:rPr>
          <w:rFonts w:ascii="Times New Roman" w:eastAsia="Times New Roman" w:hAnsi="Times New Roman" w:cs="Times New Roman"/>
          <w:color w:val="000000"/>
          <w:lang w:eastAsia="ru-RU"/>
        </w:rPr>
        <w:t xml:space="preserve"> друга они могут сделать 14 писем в час. Используя принцип сравнительного преимущества, эффективнее организовать работу так, чтобы Андрей, имеющий меньшую альтернативную стоимость в печатании писем, занимался только этим. Тогда Сергей заклеивал и надписывал подготовленные Андреем письма, затратив на это 6 минут, а в оставшееся время самостоятельно подготовить еще 9. В этом случае общий итог работы будет максимальным и составит 15 писем.</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color w:val="000000"/>
          <w:lang w:eastAsia="ru-RU"/>
        </w:rPr>
        <w:t>Принцип сравнительного преимущества имеет достаточно широкое применение. Он может использоваться не только для организации производства внутри предприятия, но и в связи с разделением труда между фирмами или государственными агентствами, а также между странами.</w:t>
      </w:r>
    </w:p>
    <w:p w:rsidR="00AE52B7" w:rsidRPr="00D2099A" w:rsidRDefault="00AE52B7" w:rsidP="00AE52B7">
      <w:pPr>
        <w:spacing w:after="0" w:line="240" w:lineRule="auto"/>
        <w:ind w:left="709"/>
        <w:rPr>
          <w:rFonts w:ascii="Times New Roman" w:eastAsia="Times New Roman" w:hAnsi="Times New Roman" w:cs="Times New Roman"/>
          <w:color w:val="000000"/>
          <w:lang w:eastAsia="ru-RU"/>
        </w:rPr>
      </w:pPr>
      <w:r w:rsidRPr="00D2099A">
        <w:rPr>
          <w:rFonts w:ascii="Times New Roman" w:eastAsia="Times New Roman" w:hAnsi="Times New Roman" w:cs="Times New Roman"/>
          <w:color w:val="000000"/>
          <w:lang w:eastAsia="ru-RU"/>
        </w:rPr>
        <w:t>Третий ключевой вопрос экономики - это распределение произведенного продукта между членами общества. Он может рассматриваться как в терминах эффективности, так и с точки зрения справедливости.</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b/>
          <w:bCs/>
          <w:color w:val="000000"/>
          <w:lang w:eastAsia="ru-RU"/>
        </w:rPr>
        <w:t>Эффективность в распределении</w:t>
      </w:r>
      <w:r w:rsidRPr="00D2099A">
        <w:rPr>
          <w:rFonts w:ascii="Times New Roman" w:eastAsia="Times New Roman" w:hAnsi="Times New Roman" w:cs="Times New Roman"/>
          <w:color w:val="000000"/>
          <w:lang w:eastAsia="ru-RU"/>
        </w:rPr>
        <w:t xml:space="preserve"> - ситуация, в которой невозможно путем перераспределения существующего количества благ удовлетворить желание одного человека более полно, не нанося этим ущерба удовлетворению желаний другого человека</w:t>
      </w:r>
      <w:r w:rsidRPr="00D2099A">
        <w:rPr>
          <w:rFonts w:ascii="Times New Roman" w:eastAsia="Times New Roman" w:hAnsi="Times New Roman" w:cs="Times New Roman"/>
          <w:i/>
          <w:iCs/>
          <w:color w:val="000000"/>
          <w:lang w:eastAsia="ru-RU"/>
        </w:rPr>
        <w:t xml:space="preserve">. </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b/>
          <w:bCs/>
          <w:color w:val="000000"/>
          <w:lang w:eastAsia="ru-RU"/>
        </w:rPr>
        <w:t>Справедливость в распределении</w:t>
      </w:r>
      <w:r w:rsidRPr="00D2099A">
        <w:rPr>
          <w:rFonts w:ascii="Times New Roman" w:eastAsia="Times New Roman" w:hAnsi="Times New Roman" w:cs="Times New Roman"/>
          <w:color w:val="000000"/>
          <w:lang w:eastAsia="ru-RU"/>
        </w:rPr>
        <w:t xml:space="preserve"> трактуется по-разному. Выделим две крайние концепции. Согласно первой, весь доход и богатство должны распределяться поровну. Альтернативная позиция состоит в том, что справедливость зависит не от «уравниловки», а от действия механизма распределения, основанного на праве </w:t>
      </w:r>
      <w:r w:rsidRPr="00D2099A">
        <w:rPr>
          <w:rFonts w:ascii="Times New Roman" w:eastAsia="Times New Roman" w:hAnsi="Times New Roman" w:cs="Times New Roman"/>
          <w:color w:val="000000"/>
          <w:lang w:eastAsia="ru-RU"/>
        </w:rPr>
        <w:lastRenderedPageBreak/>
        <w:t xml:space="preserve">частной собственности и отсутствия дискриминации. При этом равенство возможностей важнее, чем равенство доходов. В рыночной экономике любой продукт распределяется между потребителями на основе их желания и способности заплатить за него существующую цену. Дискуссии об эффективности распределения рассматриваются как часть позитивной экономики, а о справедливости - как часть нормативной. </w:t>
      </w:r>
    </w:p>
    <w:p w:rsidR="00AE52B7" w:rsidRPr="00D2099A" w:rsidRDefault="00AE52B7" w:rsidP="00AE52B7">
      <w:pPr>
        <w:spacing w:after="0" w:line="240" w:lineRule="auto"/>
        <w:ind w:left="709"/>
        <w:jc w:val="both"/>
        <w:rPr>
          <w:rFonts w:ascii="Times New Roman" w:eastAsia="Times New Roman" w:hAnsi="Times New Roman" w:cs="Times New Roman"/>
          <w:color w:val="000000"/>
          <w:lang w:eastAsia="ru-RU"/>
        </w:rPr>
      </w:pPr>
      <w:r w:rsidRPr="00D2099A">
        <w:rPr>
          <w:rFonts w:ascii="Times New Roman" w:eastAsia="Times New Roman" w:hAnsi="Times New Roman" w:cs="Times New Roman"/>
          <w:color w:val="000000"/>
          <w:lang w:eastAsia="ru-RU"/>
        </w:rPr>
        <w:t>Вопросы что, как и для кого производить являются основными и общими для всех типов хозяйств, но разные экономические системы решают их по-своему.</w:t>
      </w:r>
    </w:p>
    <w:p w:rsidR="00AE52B7" w:rsidRPr="00D2099A" w:rsidRDefault="00AE52B7" w:rsidP="00AE52B7">
      <w:pPr>
        <w:pStyle w:val="a3"/>
        <w:numPr>
          <w:ilvl w:val="0"/>
          <w:numId w:val="1"/>
        </w:numPr>
        <w:spacing w:after="0" w:line="240" w:lineRule="auto"/>
        <w:rPr>
          <w:rFonts w:ascii="Times New Roman" w:hAnsi="Times New Roman" w:cs="Times New Roman"/>
          <w:b/>
          <w:sz w:val="28"/>
          <w:u w:val="single"/>
        </w:rPr>
      </w:pPr>
      <w:r w:rsidRPr="00D2099A">
        <w:rPr>
          <w:rFonts w:ascii="Times New Roman" w:hAnsi="Times New Roman" w:cs="Times New Roman"/>
          <w:b/>
          <w:sz w:val="28"/>
          <w:u w:val="single"/>
        </w:rPr>
        <w:t xml:space="preserve">Производственные возможности в </w:t>
      </w:r>
      <w:proofErr w:type="gramStart"/>
      <w:r w:rsidRPr="00D2099A">
        <w:rPr>
          <w:rFonts w:ascii="Times New Roman" w:hAnsi="Times New Roman" w:cs="Times New Roman"/>
          <w:b/>
          <w:sz w:val="28"/>
          <w:u w:val="single"/>
        </w:rPr>
        <w:t>экономический</w:t>
      </w:r>
      <w:proofErr w:type="gramEnd"/>
      <w:r w:rsidRPr="00D2099A">
        <w:rPr>
          <w:rFonts w:ascii="Times New Roman" w:hAnsi="Times New Roman" w:cs="Times New Roman"/>
          <w:b/>
          <w:sz w:val="28"/>
          <w:u w:val="single"/>
        </w:rPr>
        <w:t xml:space="preserve"> системе и проблема выбора.</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В экономике действуют три субъекта:</w:t>
      </w:r>
      <w:r w:rsidRPr="00D2099A">
        <w:rPr>
          <w:rFonts w:ascii="Times New Roman" w:eastAsia="Times New Roman" w:hAnsi="Times New Roman" w:cs="Times New Roman"/>
          <w:lang w:eastAsia="ru-RU"/>
        </w:rPr>
        <w:t xml:space="preserve"> </w:t>
      </w:r>
    </w:p>
    <w:p w:rsidR="00D27725" w:rsidRPr="00D2099A" w:rsidRDefault="00D27725" w:rsidP="00D27725">
      <w:pPr>
        <w:numPr>
          <w:ilvl w:val="0"/>
          <w:numId w:val="13"/>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Продавец (производитель); </w:t>
      </w:r>
    </w:p>
    <w:p w:rsidR="00D27725" w:rsidRPr="00D2099A" w:rsidRDefault="00D27725" w:rsidP="00D27725">
      <w:pPr>
        <w:numPr>
          <w:ilvl w:val="0"/>
          <w:numId w:val="13"/>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Покупатель (потребитель); </w:t>
      </w:r>
    </w:p>
    <w:p w:rsidR="00D27725" w:rsidRPr="00D2099A" w:rsidRDefault="00D27725" w:rsidP="00D27725">
      <w:pPr>
        <w:numPr>
          <w:ilvl w:val="0"/>
          <w:numId w:val="13"/>
        </w:numPr>
        <w:spacing w:after="0" w:line="240" w:lineRule="auto"/>
        <w:ind w:left="993" w:firstLine="0"/>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Общество. </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Перед каждым из экономических субъектов стоит проблема выбора.</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Потребителю</w:t>
      </w:r>
      <w:r w:rsidRPr="00D2099A">
        <w:rPr>
          <w:rFonts w:ascii="Times New Roman" w:eastAsia="Times New Roman" w:hAnsi="Times New Roman" w:cs="Times New Roman"/>
          <w:lang w:eastAsia="ru-RU"/>
        </w:rPr>
        <w:t xml:space="preserve"> необходимо максимально удовлетворить потребности при ограниченном доходе.</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Производителю</w:t>
      </w:r>
      <w:r w:rsidRPr="00D2099A">
        <w:rPr>
          <w:rFonts w:ascii="Times New Roman" w:eastAsia="Times New Roman" w:hAnsi="Times New Roman" w:cs="Times New Roman"/>
          <w:lang w:eastAsia="ru-RU"/>
        </w:rPr>
        <w:t xml:space="preserve"> необходимо получить прибыль при эффективной комбинации факторов производства.</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Правительство</w:t>
      </w:r>
      <w:r w:rsidRPr="00D2099A">
        <w:rPr>
          <w:rFonts w:ascii="Times New Roman" w:eastAsia="Times New Roman" w:hAnsi="Times New Roman" w:cs="Times New Roman"/>
          <w:lang w:eastAsia="ru-RU"/>
        </w:rPr>
        <w:t xml:space="preserve"> ставит перед собой задачу максимального удовлетворения общественных потребностей.</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Экономический аспект проблемы выбора заключается в определении, какой вариант использования ограниченных ресурсов обеспечивает максимум доходности.</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Моделью решения этой экономической проблемы является </w:t>
      </w:r>
      <w:r w:rsidRPr="00D2099A">
        <w:rPr>
          <w:rFonts w:ascii="Times New Roman" w:eastAsia="Times New Roman" w:hAnsi="Times New Roman" w:cs="Times New Roman"/>
          <w:b/>
          <w:bCs/>
          <w:lang w:eastAsia="ru-RU"/>
        </w:rPr>
        <w:t>график производственных возможностей</w:t>
      </w:r>
      <w:r w:rsidRPr="00D2099A">
        <w:rPr>
          <w:rFonts w:ascii="Times New Roman" w:eastAsia="Times New Roman" w:hAnsi="Times New Roman" w:cs="Times New Roman"/>
          <w:lang w:eastAsia="ru-RU"/>
        </w:rPr>
        <w:t>.</w:t>
      </w:r>
    </w:p>
    <w:p w:rsidR="00D27725" w:rsidRPr="00D2099A" w:rsidRDefault="00D27725" w:rsidP="00D27725">
      <w:pPr>
        <w:spacing w:after="0" w:line="240" w:lineRule="auto"/>
        <w:ind w:left="993"/>
        <w:jc w:val="center"/>
        <w:rPr>
          <w:rFonts w:ascii="Times New Roman" w:eastAsia="Times New Roman" w:hAnsi="Times New Roman" w:cs="Times New Roman"/>
          <w:lang w:eastAsia="ru-RU"/>
        </w:rPr>
      </w:pPr>
      <w:r w:rsidRPr="00D2099A">
        <w:rPr>
          <w:rFonts w:ascii="Times New Roman" w:eastAsia="Times New Roman" w:hAnsi="Times New Roman" w:cs="Times New Roman"/>
          <w:noProof/>
          <w:lang w:eastAsia="ru-RU"/>
        </w:rPr>
        <w:drawing>
          <wp:inline distT="0" distB="0" distL="0" distR="0">
            <wp:extent cx="2247900" cy="1638300"/>
            <wp:effectExtent l="19050" t="0" r="0" b="0"/>
            <wp:docPr id="1" name="Рисунок 1" descr="график производственных возможнос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рафик производственных возможностей"/>
                    <pic:cNvPicPr>
                      <a:picLocks noChangeAspect="1" noChangeArrowheads="1"/>
                    </pic:cNvPicPr>
                  </pic:nvPicPr>
                  <pic:blipFill>
                    <a:blip r:embed="rId39" cstate="print"/>
                    <a:srcRect/>
                    <a:stretch>
                      <a:fillRect/>
                    </a:stretch>
                  </pic:blipFill>
                  <pic:spPr bwMode="auto">
                    <a:xfrm>
                      <a:off x="0" y="0"/>
                      <a:ext cx="2247900" cy="1638300"/>
                    </a:xfrm>
                    <a:prstGeom prst="rect">
                      <a:avLst/>
                    </a:prstGeom>
                    <a:noFill/>
                    <a:ln w="9525">
                      <a:noFill/>
                      <a:miter lim="800000"/>
                      <a:headEnd/>
                      <a:tailEnd/>
                    </a:ln>
                  </pic:spPr>
                </pic:pic>
              </a:graphicData>
            </a:graphic>
          </wp:inline>
        </w:drawing>
      </w:r>
    </w:p>
    <w:p w:rsidR="00D27725" w:rsidRPr="00D2099A" w:rsidRDefault="00D27725" w:rsidP="00D27725">
      <w:pPr>
        <w:spacing w:after="0" w:line="240" w:lineRule="auto"/>
        <w:ind w:left="993"/>
        <w:rPr>
          <w:rFonts w:ascii="Times New Roman" w:eastAsia="Times New Roman" w:hAnsi="Times New Roman" w:cs="Times New Roman"/>
          <w:lang w:eastAsia="ru-RU"/>
        </w:rPr>
      </w:pP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color w:val="0000FF"/>
          <w:lang w:eastAsia="ru-RU"/>
        </w:rPr>
        <w:t>М</w:t>
      </w:r>
      <w:r w:rsidRPr="00D2099A">
        <w:rPr>
          <w:rFonts w:ascii="Times New Roman" w:eastAsia="Times New Roman" w:hAnsi="Times New Roman" w:cs="Times New Roman"/>
          <w:lang w:eastAsia="ru-RU"/>
        </w:rPr>
        <w:t xml:space="preserve"> стремится к кривой производственных возможностей.</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Чтобы увеличить производство товара</w:t>
      </w:r>
      <w:proofErr w:type="gramStart"/>
      <w:r w:rsidRPr="00D2099A">
        <w:rPr>
          <w:rFonts w:ascii="Times New Roman" w:eastAsia="Times New Roman" w:hAnsi="Times New Roman" w:cs="Times New Roman"/>
          <w:lang w:eastAsia="ru-RU"/>
        </w:rPr>
        <w:t xml:space="preserve"> </w:t>
      </w:r>
      <w:r w:rsidRPr="00D2099A">
        <w:rPr>
          <w:rFonts w:ascii="Times New Roman" w:eastAsia="Times New Roman" w:hAnsi="Times New Roman" w:cs="Times New Roman"/>
          <w:color w:val="0000FF"/>
          <w:lang w:eastAsia="ru-RU"/>
        </w:rPr>
        <w:t>А</w:t>
      </w:r>
      <w:proofErr w:type="gramEnd"/>
      <w:r w:rsidRPr="00D2099A">
        <w:rPr>
          <w:rFonts w:ascii="Times New Roman" w:eastAsia="Times New Roman" w:hAnsi="Times New Roman" w:cs="Times New Roman"/>
          <w:lang w:eastAsia="ru-RU"/>
        </w:rPr>
        <w:t xml:space="preserve"> нужно сократить производство товара </w:t>
      </w:r>
      <w:r w:rsidRPr="00D2099A">
        <w:rPr>
          <w:rFonts w:ascii="Times New Roman" w:eastAsia="Times New Roman" w:hAnsi="Times New Roman" w:cs="Times New Roman"/>
          <w:color w:val="0000FF"/>
          <w:lang w:eastAsia="ru-RU"/>
        </w:rPr>
        <w:t>В</w:t>
      </w:r>
      <w:r w:rsidRPr="00D2099A">
        <w:rPr>
          <w:rFonts w:ascii="Times New Roman" w:eastAsia="Times New Roman" w:hAnsi="Times New Roman" w:cs="Times New Roman"/>
          <w:lang w:eastAsia="ru-RU"/>
        </w:rPr>
        <w:t xml:space="preserve"> и наоборот. </w:t>
      </w:r>
      <w:r w:rsidRPr="00D2099A">
        <w:rPr>
          <w:rFonts w:ascii="Times New Roman" w:eastAsia="Times New Roman" w:hAnsi="Times New Roman" w:cs="Times New Roman"/>
          <w:color w:val="0000FF"/>
          <w:lang w:eastAsia="ru-RU"/>
        </w:rPr>
        <w:t>АВ</w:t>
      </w:r>
      <w:r w:rsidRPr="00D2099A">
        <w:rPr>
          <w:rFonts w:ascii="Times New Roman" w:eastAsia="Times New Roman" w:hAnsi="Times New Roman" w:cs="Times New Roman"/>
          <w:lang w:eastAsia="ru-RU"/>
        </w:rPr>
        <w:t xml:space="preserve"> - не предел возможностей. Производитель сам решает что производить</w:t>
      </w:r>
      <w:proofErr w:type="gramStart"/>
      <w:r w:rsidRPr="00D2099A">
        <w:rPr>
          <w:rFonts w:ascii="Times New Roman" w:eastAsia="Times New Roman" w:hAnsi="Times New Roman" w:cs="Times New Roman"/>
          <w:lang w:eastAsia="ru-RU"/>
        </w:rPr>
        <w:t xml:space="preserve"> </w:t>
      </w:r>
      <w:r w:rsidRPr="00D2099A">
        <w:rPr>
          <w:rFonts w:ascii="Times New Roman" w:eastAsia="Times New Roman" w:hAnsi="Times New Roman" w:cs="Times New Roman"/>
          <w:color w:val="0000FF"/>
          <w:lang w:eastAsia="ru-RU"/>
        </w:rPr>
        <w:t>А</w:t>
      </w:r>
      <w:proofErr w:type="gramEnd"/>
      <w:r w:rsidRPr="00D2099A">
        <w:rPr>
          <w:rFonts w:ascii="Times New Roman" w:eastAsia="Times New Roman" w:hAnsi="Times New Roman" w:cs="Times New Roman"/>
          <w:lang w:eastAsia="ru-RU"/>
        </w:rPr>
        <w:t xml:space="preserve"> или </w:t>
      </w:r>
      <w:r w:rsidRPr="00D2099A">
        <w:rPr>
          <w:rFonts w:ascii="Times New Roman" w:eastAsia="Times New Roman" w:hAnsi="Times New Roman" w:cs="Times New Roman"/>
          <w:color w:val="0000FF"/>
          <w:lang w:eastAsia="ru-RU"/>
        </w:rPr>
        <w:t>В</w:t>
      </w:r>
      <w:r w:rsidRPr="00D2099A">
        <w:rPr>
          <w:rFonts w:ascii="Times New Roman" w:eastAsia="Times New Roman" w:hAnsi="Times New Roman" w:cs="Times New Roman"/>
          <w:lang w:eastAsia="ru-RU"/>
        </w:rPr>
        <w:t xml:space="preserve"> товар. Но если полностью отказаться от производства</w:t>
      </w:r>
      <w:proofErr w:type="gramStart"/>
      <w:r w:rsidRPr="00D2099A">
        <w:rPr>
          <w:rFonts w:ascii="Times New Roman" w:eastAsia="Times New Roman" w:hAnsi="Times New Roman" w:cs="Times New Roman"/>
          <w:lang w:eastAsia="ru-RU"/>
        </w:rPr>
        <w:t xml:space="preserve"> </w:t>
      </w:r>
      <w:r w:rsidRPr="00D2099A">
        <w:rPr>
          <w:rFonts w:ascii="Times New Roman" w:eastAsia="Times New Roman" w:hAnsi="Times New Roman" w:cs="Times New Roman"/>
          <w:color w:val="0000FF"/>
          <w:lang w:eastAsia="ru-RU"/>
        </w:rPr>
        <w:t>А</w:t>
      </w:r>
      <w:proofErr w:type="gramEnd"/>
      <w:r w:rsidRPr="00D2099A">
        <w:rPr>
          <w:rFonts w:ascii="Times New Roman" w:eastAsia="Times New Roman" w:hAnsi="Times New Roman" w:cs="Times New Roman"/>
          <w:lang w:eastAsia="ru-RU"/>
        </w:rPr>
        <w:t xml:space="preserve"> или </w:t>
      </w:r>
      <w:r w:rsidRPr="00D2099A">
        <w:rPr>
          <w:rFonts w:ascii="Times New Roman" w:eastAsia="Times New Roman" w:hAnsi="Times New Roman" w:cs="Times New Roman"/>
          <w:color w:val="0000FF"/>
          <w:lang w:eastAsia="ru-RU"/>
        </w:rPr>
        <w:t>В</w:t>
      </w:r>
      <w:r w:rsidRPr="00D2099A">
        <w:rPr>
          <w:rFonts w:ascii="Times New Roman" w:eastAsia="Times New Roman" w:hAnsi="Times New Roman" w:cs="Times New Roman"/>
          <w:lang w:eastAsia="ru-RU"/>
        </w:rPr>
        <w:t>, то производство будет убыточным. Издержки упущенных возможностей теряются.</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Кривая производственных возможностей</w:t>
      </w:r>
      <w:r w:rsidRPr="00D2099A">
        <w:rPr>
          <w:rFonts w:ascii="Times New Roman" w:eastAsia="Times New Roman" w:hAnsi="Times New Roman" w:cs="Times New Roman"/>
          <w:lang w:eastAsia="ru-RU"/>
        </w:rPr>
        <w:t xml:space="preserve"> отражает отрицательную зависимость между парными величинами максимальных результатов при планах использования ограниченных производственных ресурсов. </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 xml:space="preserve">Для решения проблемы выбора необходимо рассмотреть альтернативные (временные) издержки. Так экономисты называют количество одного товара, которым необходимо пожертвовать для увеличения другого товара. Такие издержки называются </w:t>
      </w:r>
      <w:r w:rsidRPr="00D2099A">
        <w:rPr>
          <w:rFonts w:ascii="Times New Roman" w:eastAsia="Times New Roman" w:hAnsi="Times New Roman" w:cs="Times New Roman"/>
          <w:b/>
          <w:bCs/>
          <w:lang w:eastAsia="ru-RU"/>
        </w:rPr>
        <w:t>временными, альтернативными или издержками упущенных возможностей</w:t>
      </w:r>
      <w:r w:rsidRPr="00D2099A">
        <w:rPr>
          <w:rFonts w:ascii="Times New Roman" w:eastAsia="Times New Roman" w:hAnsi="Times New Roman" w:cs="Times New Roman"/>
          <w:lang w:eastAsia="ru-RU"/>
        </w:rPr>
        <w:t>.</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b/>
          <w:bCs/>
          <w:lang w:eastAsia="ru-RU"/>
        </w:rPr>
        <w:t>Закон возрастающих временных издержек гласит</w:t>
      </w:r>
      <w:r w:rsidRPr="00D2099A">
        <w:rPr>
          <w:rFonts w:ascii="Times New Roman" w:eastAsia="Times New Roman" w:hAnsi="Times New Roman" w:cs="Times New Roman"/>
          <w:lang w:eastAsia="ru-RU"/>
        </w:rPr>
        <w:t>: Производство дополнительных единиц одного продукта влечет за собой сокращение производства другого продукта.</w:t>
      </w:r>
    </w:p>
    <w:p w:rsidR="00D27725" w:rsidRPr="00D2099A" w:rsidRDefault="00D27725" w:rsidP="00D27725">
      <w:pPr>
        <w:spacing w:after="0" w:line="240" w:lineRule="auto"/>
        <w:ind w:left="993"/>
        <w:rPr>
          <w:rFonts w:ascii="Times New Roman" w:eastAsia="Times New Roman" w:hAnsi="Times New Roman" w:cs="Times New Roman"/>
          <w:lang w:eastAsia="ru-RU"/>
        </w:rPr>
      </w:pPr>
      <w:r w:rsidRPr="00D2099A">
        <w:rPr>
          <w:rFonts w:ascii="Times New Roman" w:eastAsia="Times New Roman" w:hAnsi="Times New Roman" w:cs="Times New Roman"/>
          <w:lang w:eastAsia="ru-RU"/>
        </w:rPr>
        <w:t>Форма кривой производственных возможностей отражает фундаментальный закон экономики ограниченных ресурсов. По мере максимизации производства определенного продукта эффективность использования ресурсов падает.</w:t>
      </w:r>
    </w:p>
    <w:p w:rsidR="00AE52B7" w:rsidRPr="00D2099A" w:rsidRDefault="00DD1510" w:rsidP="00DD1510">
      <w:pPr>
        <w:pStyle w:val="a3"/>
        <w:numPr>
          <w:ilvl w:val="0"/>
          <w:numId w:val="1"/>
        </w:numPr>
        <w:spacing w:after="0" w:line="240" w:lineRule="auto"/>
        <w:rPr>
          <w:rFonts w:ascii="Times New Roman" w:hAnsi="Times New Roman" w:cs="Times New Roman"/>
          <w:b/>
          <w:sz w:val="28"/>
          <w:u w:val="single"/>
        </w:rPr>
      </w:pPr>
      <w:r w:rsidRPr="00D2099A">
        <w:rPr>
          <w:rFonts w:ascii="Times New Roman" w:hAnsi="Times New Roman" w:cs="Times New Roman"/>
          <w:b/>
          <w:sz w:val="28"/>
          <w:u w:val="single"/>
        </w:rPr>
        <w:t>Микроэкономика и макроэкономика</w:t>
      </w:r>
    </w:p>
    <w:p w:rsidR="00A30F27" w:rsidRPr="00A30F27" w:rsidRDefault="00A30F27" w:rsidP="00A30F27">
      <w:pPr>
        <w:spacing w:after="0" w:line="240" w:lineRule="auto"/>
        <w:ind w:left="709" w:firstLine="142"/>
        <w:rPr>
          <w:rFonts w:ascii="Times New Roman" w:eastAsia="Times New Roman" w:hAnsi="Times New Roman" w:cs="Times New Roman"/>
          <w:szCs w:val="24"/>
          <w:lang w:eastAsia="ru-RU"/>
        </w:rPr>
      </w:pPr>
      <w:r w:rsidRPr="00A30F27">
        <w:rPr>
          <w:rFonts w:ascii="Times New Roman" w:eastAsia="Times New Roman" w:hAnsi="Times New Roman" w:cs="Times New Roman"/>
          <w:szCs w:val="24"/>
          <w:lang w:eastAsia="ru-RU"/>
        </w:rPr>
        <w:t xml:space="preserve">Микроэкономика является одной из двух основных частей экономической теории наряду с макроэкономикой. </w:t>
      </w:r>
    </w:p>
    <w:p w:rsidR="00A30F27" w:rsidRPr="00A30F27" w:rsidRDefault="00A30F27" w:rsidP="00A30F27">
      <w:pPr>
        <w:spacing w:after="0" w:line="240" w:lineRule="auto"/>
        <w:ind w:left="709" w:firstLine="142"/>
        <w:rPr>
          <w:rFonts w:ascii="Times New Roman" w:eastAsia="Times New Roman" w:hAnsi="Times New Roman" w:cs="Times New Roman"/>
          <w:szCs w:val="24"/>
          <w:lang w:eastAsia="ru-RU"/>
        </w:rPr>
      </w:pPr>
      <w:r w:rsidRPr="00A30F27">
        <w:rPr>
          <w:rFonts w:ascii="Times New Roman" w:eastAsia="Times New Roman" w:hAnsi="Times New Roman" w:cs="Times New Roman"/>
          <w:szCs w:val="24"/>
          <w:lang w:eastAsia="ru-RU"/>
        </w:rPr>
        <w:t>Макроэкономика изучает взаимосвязь между агрегированными экономическими величинами (национальным доходом, уровнем занятости, объемом денежной массы), а также усредненными величинами - средним уровнем процентной ставки, средним уровнем инфляции.</w:t>
      </w:r>
    </w:p>
    <w:p w:rsidR="00A30F27" w:rsidRPr="00A30F27" w:rsidRDefault="00A30F27" w:rsidP="00A30F27">
      <w:pPr>
        <w:spacing w:after="0" w:line="240" w:lineRule="auto"/>
        <w:ind w:left="709" w:firstLine="142"/>
        <w:rPr>
          <w:rFonts w:ascii="Times New Roman" w:eastAsia="Times New Roman" w:hAnsi="Times New Roman" w:cs="Times New Roman"/>
          <w:szCs w:val="24"/>
          <w:lang w:eastAsia="ru-RU"/>
        </w:rPr>
      </w:pPr>
      <w:r w:rsidRPr="00A30F27">
        <w:rPr>
          <w:rFonts w:ascii="Times New Roman" w:eastAsia="Times New Roman" w:hAnsi="Times New Roman" w:cs="Times New Roman"/>
          <w:szCs w:val="24"/>
          <w:lang w:eastAsia="ru-RU"/>
        </w:rPr>
        <w:t xml:space="preserve">Принципиальное различие между микроэкономикой и макроэкономикой заключается в том, что микроэкономика анализирует поведение отдельных потребителей и фирм, строит теоретические модели их поведения. Для макроэкономики поведение отдельных потребителей и фирм находится внутри "черного ящика", содержимое которого не интересует </w:t>
      </w:r>
      <w:proofErr w:type="spellStart"/>
      <w:r w:rsidRPr="00A30F27">
        <w:rPr>
          <w:rFonts w:ascii="Times New Roman" w:eastAsia="Times New Roman" w:hAnsi="Times New Roman" w:cs="Times New Roman"/>
          <w:szCs w:val="24"/>
          <w:lang w:eastAsia="ru-RU"/>
        </w:rPr>
        <w:t>макроэкономиста</w:t>
      </w:r>
      <w:proofErr w:type="spellEnd"/>
      <w:r w:rsidRPr="00A30F27">
        <w:rPr>
          <w:rFonts w:ascii="Times New Roman" w:eastAsia="Times New Roman" w:hAnsi="Times New Roman" w:cs="Times New Roman"/>
          <w:szCs w:val="24"/>
          <w:lang w:eastAsia="ru-RU"/>
        </w:rPr>
        <w:t xml:space="preserve"> (главным образом, потому что очень СЛОЖНО проанализировать такое большое количество данных</w:t>
      </w:r>
      <w:r>
        <w:rPr>
          <w:rFonts w:ascii="Times New Roman" w:eastAsia="Times New Roman" w:hAnsi="Times New Roman" w:cs="Times New Roman"/>
          <w:szCs w:val="24"/>
          <w:lang w:eastAsia="ru-RU"/>
        </w:rPr>
        <w:t>)</w:t>
      </w:r>
      <w:r w:rsidRPr="00A30F27">
        <w:rPr>
          <w:rFonts w:ascii="Times New Roman" w:eastAsia="Times New Roman" w:hAnsi="Times New Roman" w:cs="Times New Roman"/>
          <w:szCs w:val="24"/>
          <w:lang w:eastAsia="ru-RU"/>
        </w:rPr>
        <w:t xml:space="preserve">. Поэтому </w:t>
      </w:r>
      <w:proofErr w:type="spellStart"/>
      <w:r w:rsidRPr="00A30F27">
        <w:rPr>
          <w:rFonts w:ascii="Times New Roman" w:eastAsia="Times New Roman" w:hAnsi="Times New Roman" w:cs="Times New Roman"/>
          <w:szCs w:val="24"/>
          <w:lang w:eastAsia="ru-RU"/>
        </w:rPr>
        <w:t>макроэкономист</w:t>
      </w:r>
      <w:proofErr w:type="spellEnd"/>
      <w:r w:rsidRPr="00A30F27">
        <w:rPr>
          <w:rFonts w:ascii="Times New Roman" w:eastAsia="Times New Roman" w:hAnsi="Times New Roman" w:cs="Times New Roman"/>
          <w:szCs w:val="24"/>
          <w:lang w:eastAsia="ru-RU"/>
        </w:rPr>
        <w:t xml:space="preserve"> исследует зависимости между общими, агрегированными результатами этого черного ящика.</w:t>
      </w:r>
    </w:p>
    <w:p w:rsidR="00A30F27" w:rsidRPr="00A30F27" w:rsidRDefault="00A30F27" w:rsidP="00A30F27">
      <w:pPr>
        <w:spacing w:after="0" w:line="240" w:lineRule="auto"/>
        <w:ind w:left="709" w:firstLine="142"/>
        <w:rPr>
          <w:rFonts w:ascii="Times New Roman" w:eastAsia="Times New Roman" w:hAnsi="Times New Roman" w:cs="Times New Roman"/>
          <w:szCs w:val="24"/>
          <w:lang w:eastAsia="ru-RU"/>
        </w:rPr>
      </w:pPr>
      <w:r w:rsidRPr="00A30F27">
        <w:rPr>
          <w:rFonts w:ascii="Times New Roman" w:eastAsia="Times New Roman" w:hAnsi="Times New Roman" w:cs="Times New Roman"/>
          <w:szCs w:val="24"/>
          <w:lang w:eastAsia="ru-RU"/>
        </w:rPr>
        <w:t xml:space="preserve">Однако есть и другие определения различия микро- и макроэкономики. Весьма распространена точка зрения, согласно которой дело не в индивидуальном или агрегированном анализе, а в анализе полной занятости и неполной занятости. Микроэкономика занимается вопросами эффективного полного </w:t>
      </w:r>
      <w:r w:rsidRPr="00A30F27">
        <w:rPr>
          <w:rFonts w:ascii="Times New Roman" w:eastAsia="Times New Roman" w:hAnsi="Times New Roman" w:cs="Times New Roman"/>
          <w:szCs w:val="24"/>
          <w:lang w:eastAsia="ru-RU"/>
        </w:rPr>
        <w:lastRenderedPageBreak/>
        <w:t xml:space="preserve">использования ресурсов, а макроэкономика пытается понять причины </w:t>
      </w:r>
      <w:proofErr w:type="spellStart"/>
      <w:r w:rsidRPr="00A30F27">
        <w:rPr>
          <w:rFonts w:ascii="Times New Roman" w:eastAsia="Times New Roman" w:hAnsi="Times New Roman" w:cs="Times New Roman"/>
          <w:szCs w:val="24"/>
          <w:lang w:eastAsia="ru-RU"/>
        </w:rPr>
        <w:t>недозанятости</w:t>
      </w:r>
      <w:proofErr w:type="spellEnd"/>
      <w:r w:rsidRPr="00A30F27">
        <w:rPr>
          <w:rFonts w:ascii="Times New Roman" w:eastAsia="Times New Roman" w:hAnsi="Times New Roman" w:cs="Times New Roman"/>
          <w:szCs w:val="24"/>
          <w:lang w:eastAsia="ru-RU"/>
        </w:rPr>
        <w:t xml:space="preserve"> и избыточных мощностей.</w:t>
      </w:r>
    </w:p>
    <w:p w:rsidR="00A30F27" w:rsidRPr="00A30F27" w:rsidRDefault="00A30F27" w:rsidP="00A30F27">
      <w:pPr>
        <w:spacing w:after="0" w:line="240" w:lineRule="auto"/>
        <w:ind w:left="709" w:firstLine="142"/>
        <w:rPr>
          <w:rFonts w:ascii="Times New Roman" w:eastAsia="Times New Roman" w:hAnsi="Times New Roman" w:cs="Times New Roman"/>
          <w:szCs w:val="24"/>
          <w:lang w:eastAsia="ru-RU"/>
        </w:rPr>
      </w:pPr>
      <w:r w:rsidRPr="00A30F27">
        <w:rPr>
          <w:rFonts w:ascii="Times New Roman" w:eastAsia="Times New Roman" w:hAnsi="Times New Roman" w:cs="Times New Roman"/>
          <w:szCs w:val="24"/>
          <w:lang w:eastAsia="ru-RU"/>
        </w:rPr>
        <w:t xml:space="preserve">Это действительно похоже на правду, так как </w:t>
      </w:r>
      <w:proofErr w:type="spellStart"/>
      <w:proofErr w:type="gramStart"/>
      <w:r w:rsidRPr="00A30F27">
        <w:rPr>
          <w:rFonts w:ascii="Times New Roman" w:eastAsia="Times New Roman" w:hAnsi="Times New Roman" w:cs="Times New Roman"/>
          <w:szCs w:val="24"/>
          <w:lang w:eastAsia="ru-RU"/>
        </w:rPr>
        <w:t>микроэкономисты</w:t>
      </w:r>
      <w:proofErr w:type="spellEnd"/>
      <w:proofErr w:type="gramEnd"/>
      <w:r w:rsidRPr="00A30F27">
        <w:rPr>
          <w:rFonts w:ascii="Times New Roman" w:eastAsia="Times New Roman" w:hAnsi="Times New Roman" w:cs="Times New Roman"/>
          <w:szCs w:val="24"/>
          <w:lang w:eastAsia="ru-RU"/>
        </w:rPr>
        <w:t xml:space="preserve"> как правило увлечены исследованием воображаемого мира, в котором все, разумеется, приходит в равновесие, и более того - ее интересуют только равновесные состояния, а не сам путь к равновесию, который и был бы для микроэкономики исследованием "неравновесия", состояния неполной занятости ресурсов. А макроэкономика вынуждена заниматься объяснением существующих феноменов безработицы или инфляции и поэтому по определению строит модели неполной занятости. Это объясняется еще и тем, что в рамках всего хозяйства часть отраслей всегда находится в процессе "настройки" и поэтому агрегированные показатели демонстрируют неполную занятость ресурсов.</w:t>
      </w:r>
    </w:p>
    <w:p w:rsidR="00DD1510" w:rsidRDefault="00A30F27" w:rsidP="00A30F27">
      <w:pPr>
        <w:pStyle w:val="a3"/>
        <w:numPr>
          <w:ilvl w:val="0"/>
          <w:numId w:val="1"/>
        </w:numPr>
        <w:spacing w:after="0" w:line="240" w:lineRule="auto"/>
        <w:rPr>
          <w:rFonts w:ascii="Times New Roman" w:hAnsi="Times New Roman" w:cs="Times New Roman"/>
          <w:b/>
          <w:sz w:val="28"/>
          <w:u w:val="single"/>
        </w:rPr>
      </w:pPr>
      <w:r>
        <w:rPr>
          <w:rFonts w:ascii="Times New Roman" w:hAnsi="Times New Roman" w:cs="Times New Roman"/>
          <w:b/>
          <w:sz w:val="28"/>
          <w:u w:val="single"/>
        </w:rPr>
        <w:t>Рыночная система и фундаментальные вопросы экономики</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Перед всякой экономикой возникает пять фундаментальных вопросов:</w:t>
      </w:r>
    </w:p>
    <w:p w:rsid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 xml:space="preserve">а) В каких пределах следует использовать имеющиеся ресурсы? </w:t>
      </w:r>
    </w:p>
    <w:p w:rsid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б) Какие товары и услуги нужно производить?</w:t>
      </w:r>
    </w:p>
    <w:p w:rsid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 xml:space="preserve"> в) Как их производить? </w:t>
      </w:r>
    </w:p>
    <w:p w:rsid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 xml:space="preserve">г) Среди кого следует эту продукцию распределить? </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proofErr w:type="spellStart"/>
      <w:r w:rsidRPr="00233215">
        <w:rPr>
          <w:rFonts w:ascii="Times New Roman" w:eastAsia="Times New Roman" w:hAnsi="Times New Roman" w:cs="Times New Roman"/>
          <w:bCs/>
          <w:szCs w:val="20"/>
          <w:lang w:eastAsia="ru-RU"/>
        </w:rPr>
        <w:t>д</w:t>
      </w:r>
      <w:proofErr w:type="spellEnd"/>
      <w:r w:rsidRPr="00233215">
        <w:rPr>
          <w:rFonts w:ascii="Times New Roman" w:eastAsia="Times New Roman" w:hAnsi="Times New Roman" w:cs="Times New Roman"/>
          <w:bCs/>
          <w:szCs w:val="20"/>
          <w:lang w:eastAsia="ru-RU"/>
        </w:rPr>
        <w:t>) Способна ли система адаптироваться к изменениям в потребительских вкусах, в структуре имеющихся ресурсов и в технологии производства?</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В рыночной экономике взаимодействующие решения конкурирующих покупателей и продавцов определяют систему цен на продукты и ресурсы в любой данный период времени.</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Производятся только те продукты, производство которых приносит общий доход, покрывающий все издержки, включая нормальную прибыль. Продукцию, изготовление которой не приносит нормальной прибыли, производить не станут.</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 xml:space="preserve">Получение отраслью экономической прибыли свидетельствует о том, что эта отрасль процветает, и служит сигналом к ее расширению. Убытки означают, что отрасль неблагополучная, и ведут к сокращению ее производства. Расширение и сокращение </w:t>
      </w:r>
      <w:proofErr w:type="gramStart"/>
      <w:r w:rsidRPr="00233215">
        <w:rPr>
          <w:rFonts w:ascii="Times New Roman" w:eastAsia="Times New Roman" w:hAnsi="Times New Roman" w:cs="Times New Roman"/>
          <w:bCs/>
          <w:szCs w:val="20"/>
          <w:lang w:eastAsia="ru-RU"/>
        </w:rPr>
        <w:t>производства—это</w:t>
      </w:r>
      <w:proofErr w:type="gramEnd"/>
      <w:r w:rsidRPr="00233215">
        <w:rPr>
          <w:rFonts w:ascii="Times New Roman" w:eastAsia="Times New Roman" w:hAnsi="Times New Roman" w:cs="Times New Roman"/>
          <w:bCs/>
          <w:szCs w:val="20"/>
          <w:lang w:eastAsia="ru-RU"/>
        </w:rPr>
        <w:t xml:space="preserve"> </w:t>
      </w:r>
      <w:proofErr w:type="spellStart"/>
      <w:r w:rsidRPr="00233215">
        <w:rPr>
          <w:rFonts w:ascii="Times New Roman" w:eastAsia="Times New Roman" w:hAnsi="Times New Roman" w:cs="Times New Roman"/>
          <w:bCs/>
          <w:szCs w:val="20"/>
          <w:lang w:eastAsia="ru-RU"/>
        </w:rPr>
        <w:t>самоограничивающиеся</w:t>
      </w:r>
      <w:proofErr w:type="spellEnd"/>
      <w:r w:rsidRPr="00233215">
        <w:rPr>
          <w:rFonts w:ascii="Times New Roman" w:eastAsia="Times New Roman" w:hAnsi="Times New Roman" w:cs="Times New Roman"/>
          <w:bCs/>
          <w:szCs w:val="20"/>
          <w:lang w:eastAsia="ru-RU"/>
        </w:rPr>
        <w:t xml:space="preserve"> процессы. Расширение</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szCs w:val="20"/>
          <w:lang w:eastAsia="ru-RU"/>
        </w:rPr>
      </w:pPr>
      <w:r w:rsidRPr="00233215">
        <w:rPr>
          <w:rFonts w:ascii="Times New Roman" w:eastAsia="Times New Roman" w:hAnsi="Times New Roman" w:cs="Times New Roman"/>
          <w:bCs/>
          <w:szCs w:val="20"/>
          <w:lang w:eastAsia="ru-RU"/>
        </w:rPr>
        <w:t xml:space="preserve">отрасли увеличивает объем рыночного предложения по сравнению с величиной рыночного спроса, а </w:t>
      </w:r>
      <w:proofErr w:type="gramStart"/>
      <w:r w:rsidRPr="00233215">
        <w:rPr>
          <w:rFonts w:ascii="Times New Roman" w:eastAsia="Times New Roman" w:hAnsi="Times New Roman" w:cs="Times New Roman"/>
          <w:bCs/>
          <w:szCs w:val="20"/>
          <w:lang w:eastAsia="ru-RU"/>
        </w:rPr>
        <w:t>ценя продукта при этом снижается</w:t>
      </w:r>
      <w:proofErr w:type="gramEnd"/>
      <w:r w:rsidRPr="00233215">
        <w:rPr>
          <w:rFonts w:ascii="Times New Roman" w:eastAsia="Times New Roman" w:hAnsi="Times New Roman" w:cs="Times New Roman"/>
          <w:bCs/>
          <w:szCs w:val="20"/>
          <w:lang w:eastAsia="ru-RU"/>
        </w:rPr>
        <w:t xml:space="preserve"> до уровня, при котором исчезает экономическая прибыль. По мере сокращения производства отрасли уменьшается рыночное предложение по сравнению с рыночным спросом; возникающее в результате повышение цены продукта ликвидирует убытки и снова обеспечивает отрасли нормальную прибыль.</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В конкурентной рыночной экономике существует суверенитет потребителя. Угроза убытков и соблазн получать прибыли заставляют предприятия и поставщиков ресурсов руководствоваться в своей деятельности требованиями потребителей.</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Конкуренция вынуждает фирмы применять требующую наименьших издержек, а поэтому и экономически самую эффективную, наиболее производительную технологию.</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 xml:space="preserve">Рыночная система играет двойственную роль в распределении между домохозяйствами национального продукта. Цены, которые каждое домохозяйство получает за поставляемые им количества и виды ресурсов, определяют </w:t>
      </w:r>
      <w:proofErr w:type="spellStart"/>
      <w:r w:rsidRPr="00233215">
        <w:rPr>
          <w:rFonts w:ascii="Times New Roman" w:eastAsia="Times New Roman" w:hAnsi="Times New Roman" w:cs="Times New Roman"/>
          <w:bCs/>
          <w:szCs w:val="20"/>
          <w:lang w:eastAsia="ru-RU"/>
        </w:rPr>
        <w:t>н</w:t>
      </w:r>
      <w:proofErr w:type="spellEnd"/>
      <w:r w:rsidRPr="00233215">
        <w:rPr>
          <w:rFonts w:ascii="Times New Roman" w:eastAsia="Times New Roman" w:hAnsi="Times New Roman" w:cs="Times New Roman"/>
          <w:bCs/>
          <w:szCs w:val="20"/>
          <w:lang w:eastAsia="ru-RU"/>
        </w:rPr>
        <w:t xml:space="preserve"> часть национального продукта в долларовом выражении, поступающую в распоряжение каждого домохозяйства. При существующих вкусах потребителей цены на продукты играют решающую роль в формировании структуры денежных расходов потребителей. В рамках денежного дохода каждого домохозяйства потребительские предпочтения и относительные цены товаров определяют распределение национального продукта.</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 xml:space="preserve">Конкурентная рыночная система в состоянии доводить до сведения поставщиков ресурсов и предпринимателей изменения в потребительских вкусах </w:t>
      </w:r>
      <w:proofErr w:type="spellStart"/>
      <w:r w:rsidRPr="00233215">
        <w:rPr>
          <w:rFonts w:ascii="Times New Roman" w:eastAsia="Times New Roman" w:hAnsi="Times New Roman" w:cs="Times New Roman"/>
          <w:bCs/>
          <w:szCs w:val="20"/>
          <w:lang w:eastAsia="ru-RU"/>
        </w:rPr>
        <w:t>н</w:t>
      </w:r>
      <w:proofErr w:type="spellEnd"/>
      <w:r w:rsidRPr="00233215">
        <w:rPr>
          <w:rFonts w:ascii="Times New Roman" w:eastAsia="Times New Roman" w:hAnsi="Times New Roman" w:cs="Times New Roman"/>
          <w:bCs/>
          <w:szCs w:val="20"/>
          <w:lang w:eastAsia="ru-RU"/>
        </w:rPr>
        <w:t xml:space="preserve"> тем самым способствовать осуществлению надлежащих коррекций в распределении ресурсов экономики. Конкурентная рыночная система создает также </w:t>
      </w:r>
      <w:proofErr w:type="spellStart"/>
      <w:r w:rsidRPr="00233215">
        <w:rPr>
          <w:rFonts w:ascii="Times New Roman" w:eastAsia="Times New Roman" w:hAnsi="Times New Roman" w:cs="Times New Roman"/>
          <w:bCs/>
          <w:szCs w:val="20"/>
          <w:lang w:eastAsia="ru-RU"/>
        </w:rPr>
        <w:t>условия</w:t>
      </w:r>
      <w:proofErr w:type="gramStart"/>
      <w:r w:rsidRPr="00233215">
        <w:rPr>
          <w:rFonts w:ascii="Times New Roman" w:eastAsia="Times New Roman" w:hAnsi="Times New Roman" w:cs="Times New Roman"/>
          <w:bCs/>
          <w:szCs w:val="20"/>
          <w:lang w:eastAsia="ru-RU"/>
        </w:rPr>
        <w:t>,с</w:t>
      </w:r>
      <w:proofErr w:type="gramEnd"/>
      <w:r w:rsidRPr="00233215">
        <w:rPr>
          <w:rFonts w:ascii="Times New Roman" w:eastAsia="Times New Roman" w:hAnsi="Times New Roman" w:cs="Times New Roman"/>
          <w:bCs/>
          <w:szCs w:val="20"/>
          <w:lang w:eastAsia="ru-RU"/>
        </w:rPr>
        <w:t>тимулирующие</w:t>
      </w:r>
      <w:proofErr w:type="spellEnd"/>
      <w:r w:rsidRPr="00233215">
        <w:rPr>
          <w:rFonts w:ascii="Times New Roman" w:eastAsia="Times New Roman" w:hAnsi="Times New Roman" w:cs="Times New Roman"/>
          <w:bCs/>
          <w:szCs w:val="20"/>
          <w:lang w:eastAsia="ru-RU"/>
        </w:rPr>
        <w:t xml:space="preserve"> технический прогресс и накопление капитала.</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Конкуренция, как главный механизм контроля в рыночной экономике, благоприятствует возникновению тождества личных и общественных интересов; как бы направляемая "невидимой рукой", конкуренция управляет корыстными мотивами предприятий и поставщиков ресурсов таким образом, чтобы стимулировать заинтересованность общества в эффективном использовании редких ресурсов.</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 xml:space="preserve">Основное экономическое преимущество рыночной системы заключается в ее постоянном стимулировании эффективности производства. Экономика производит то, что требуют потребители, путем применения самой эффективной технологии. Рыночная система функционирует и корректируется автоматически в результате индивидуальных, децентрализованных </w:t>
      </w:r>
      <w:proofErr w:type="spellStart"/>
      <w:r w:rsidRPr="00233215">
        <w:rPr>
          <w:rFonts w:ascii="Times New Roman" w:eastAsia="Times New Roman" w:hAnsi="Times New Roman" w:cs="Times New Roman"/>
          <w:bCs/>
          <w:szCs w:val="20"/>
          <w:lang w:eastAsia="ru-RU"/>
        </w:rPr>
        <w:t>решений</w:t>
      </w:r>
      <w:proofErr w:type="gramStart"/>
      <w:r w:rsidRPr="00233215">
        <w:rPr>
          <w:rFonts w:ascii="Times New Roman" w:eastAsia="Times New Roman" w:hAnsi="Times New Roman" w:cs="Times New Roman"/>
          <w:bCs/>
          <w:szCs w:val="20"/>
          <w:lang w:eastAsia="ru-RU"/>
        </w:rPr>
        <w:t>,а</w:t>
      </w:r>
      <w:proofErr w:type="spellEnd"/>
      <w:proofErr w:type="gramEnd"/>
      <w:r w:rsidRPr="00233215">
        <w:rPr>
          <w:rFonts w:ascii="Times New Roman" w:eastAsia="Times New Roman" w:hAnsi="Times New Roman" w:cs="Times New Roman"/>
          <w:bCs/>
          <w:szCs w:val="20"/>
          <w:lang w:eastAsia="ru-RU"/>
        </w:rPr>
        <w:t xml:space="preserve"> не централизованных решений правительства.</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 xml:space="preserve">Против рыночной системы выдвигается несколько критических аргументов: а) ее контрольный механизм </w:t>
      </w:r>
      <w:proofErr w:type="spellStart"/>
      <w:r w:rsidRPr="00233215">
        <w:rPr>
          <w:rFonts w:ascii="Times New Roman" w:eastAsia="Times New Roman" w:hAnsi="Times New Roman" w:cs="Times New Roman"/>
          <w:bCs/>
          <w:szCs w:val="20"/>
          <w:lang w:eastAsia="ru-RU"/>
        </w:rPr>
        <w:t>н</w:t>
      </w:r>
      <w:proofErr w:type="spellEnd"/>
      <w:r w:rsidRPr="00233215">
        <w:rPr>
          <w:rFonts w:ascii="Times New Roman" w:eastAsia="Times New Roman" w:hAnsi="Times New Roman" w:cs="Times New Roman"/>
          <w:bCs/>
          <w:szCs w:val="20"/>
          <w:lang w:eastAsia="ru-RU"/>
        </w:rPr>
        <w:t xml:space="preserve"> конкуренция с течением времени ослабевают; б) свойственные рыночной системе неравенство доходов, неспособность учитывать коллективные потребности и наличие внешних выгод и издержек препятствуют производству такого набора товаров </w:t>
      </w:r>
      <w:proofErr w:type="spellStart"/>
      <w:r w:rsidRPr="00233215">
        <w:rPr>
          <w:rFonts w:ascii="Times New Roman" w:eastAsia="Times New Roman" w:hAnsi="Times New Roman" w:cs="Times New Roman"/>
          <w:bCs/>
          <w:szCs w:val="20"/>
          <w:lang w:eastAsia="ru-RU"/>
        </w:rPr>
        <w:t>н</w:t>
      </w:r>
      <w:proofErr w:type="spellEnd"/>
      <w:r w:rsidRPr="00233215">
        <w:rPr>
          <w:rFonts w:ascii="Times New Roman" w:eastAsia="Times New Roman" w:hAnsi="Times New Roman" w:cs="Times New Roman"/>
          <w:bCs/>
          <w:szCs w:val="20"/>
          <w:lang w:eastAsia="ru-RU"/>
        </w:rPr>
        <w:t xml:space="preserve"> услуг, </w:t>
      </w:r>
      <w:proofErr w:type="gramStart"/>
      <w:r w:rsidRPr="00233215">
        <w:rPr>
          <w:rFonts w:ascii="Times New Roman" w:eastAsia="Times New Roman" w:hAnsi="Times New Roman" w:cs="Times New Roman"/>
          <w:bCs/>
          <w:szCs w:val="20"/>
          <w:lang w:eastAsia="ru-RU"/>
        </w:rPr>
        <w:t>какой</w:t>
      </w:r>
      <w:proofErr w:type="gramEnd"/>
      <w:r w:rsidRPr="00233215">
        <w:rPr>
          <w:rFonts w:ascii="Times New Roman" w:eastAsia="Times New Roman" w:hAnsi="Times New Roman" w:cs="Times New Roman"/>
          <w:bCs/>
          <w:szCs w:val="20"/>
          <w:lang w:eastAsia="ru-RU"/>
        </w:rPr>
        <w:t xml:space="preserve"> прежде всего необходим обществу; в) конкурентная рыночная система не гарантирует полной занятости и стабильного</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szCs w:val="20"/>
          <w:lang w:eastAsia="ru-RU"/>
        </w:rPr>
      </w:pPr>
      <w:r w:rsidRPr="00233215">
        <w:rPr>
          <w:rFonts w:ascii="Times New Roman" w:eastAsia="Times New Roman" w:hAnsi="Times New Roman" w:cs="Times New Roman"/>
          <w:bCs/>
          <w:szCs w:val="20"/>
          <w:lang w:eastAsia="ru-RU"/>
        </w:rPr>
        <w:t>уровня цен.</w:t>
      </w:r>
    </w:p>
    <w:p w:rsidR="00233215" w:rsidRPr="00233215" w:rsidRDefault="00233215" w:rsidP="00233215">
      <w:pPr>
        <w:shd w:val="clear" w:color="auto" w:fill="FFFFFF"/>
        <w:spacing w:after="0" w:line="240" w:lineRule="auto"/>
        <w:ind w:left="567"/>
        <w:rPr>
          <w:rFonts w:ascii="Times New Roman" w:eastAsia="Times New Roman" w:hAnsi="Times New Roman" w:cs="Times New Roman"/>
          <w:bCs/>
          <w:szCs w:val="20"/>
          <w:lang w:eastAsia="ru-RU"/>
        </w:rPr>
      </w:pPr>
      <w:r w:rsidRPr="00233215">
        <w:rPr>
          <w:rFonts w:ascii="Times New Roman" w:eastAsia="Times New Roman" w:hAnsi="Times New Roman" w:cs="Times New Roman"/>
          <w:bCs/>
          <w:szCs w:val="20"/>
          <w:lang w:eastAsia="ru-RU"/>
        </w:rPr>
        <w:t xml:space="preserve">Рыночная система американского капитализма отличается от конкурентной рыночной системы тем, что первую характеризуют: а) малочисленность конкурентов и наличие барьеров на пути вступления на некоторые </w:t>
      </w:r>
      <w:r w:rsidRPr="00233215">
        <w:rPr>
          <w:rFonts w:ascii="Times New Roman" w:eastAsia="Times New Roman" w:hAnsi="Times New Roman" w:cs="Times New Roman"/>
          <w:bCs/>
          <w:szCs w:val="20"/>
          <w:lang w:eastAsia="ru-RU"/>
        </w:rPr>
        <w:lastRenderedPageBreak/>
        <w:t>рынки и б) правительственное вмешательство в экономику, ставящее целью исправить крупные дефекты рыночной системы. Однако конкурентная рыночная система представляет собой удобную модель, позволяющую понять рыночную систему экономики США.</w:t>
      </w:r>
    </w:p>
    <w:p w:rsidR="00500279" w:rsidRDefault="00233215" w:rsidP="00233215">
      <w:pPr>
        <w:pStyle w:val="a3"/>
        <w:numPr>
          <w:ilvl w:val="0"/>
          <w:numId w:val="1"/>
        </w:numPr>
        <w:shd w:val="clear" w:color="auto" w:fill="FFFFFF"/>
        <w:spacing w:after="0" w:line="240" w:lineRule="auto"/>
        <w:rPr>
          <w:rFonts w:ascii="Times New Roman" w:eastAsia="Times New Roman" w:hAnsi="Times New Roman" w:cs="Times New Roman"/>
          <w:b/>
          <w:sz w:val="28"/>
          <w:szCs w:val="18"/>
          <w:u w:val="single"/>
          <w:lang w:eastAsia="ru-RU"/>
        </w:rPr>
      </w:pPr>
      <w:r>
        <w:rPr>
          <w:rFonts w:ascii="Times New Roman" w:eastAsia="Times New Roman" w:hAnsi="Times New Roman" w:cs="Times New Roman"/>
          <w:b/>
          <w:sz w:val="28"/>
          <w:szCs w:val="18"/>
          <w:u w:val="single"/>
          <w:lang w:eastAsia="ru-RU"/>
        </w:rPr>
        <w:t>Субъекты рыночного хозяйства</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u w:val="single"/>
          <w:lang w:eastAsia="ru-RU"/>
        </w:rPr>
        <w:t xml:space="preserve">Основных </w:t>
      </w:r>
      <w:bookmarkStart w:id="0" w:name="субъектов__рыночного__хозяйства"/>
      <w:r w:rsidRPr="00233215">
        <w:rPr>
          <w:rFonts w:ascii="Times New Roman" w:eastAsia="Times New Roman" w:hAnsi="Times New Roman" w:cs="Times New Roman"/>
          <w:color w:val="000000"/>
          <w:kern w:val="16"/>
          <w:szCs w:val="28"/>
          <w:u w:val="single"/>
          <w:lang w:eastAsia="ru-RU"/>
        </w:rPr>
        <w:t>субъектов рыночного хозяйства</w:t>
      </w:r>
      <w:bookmarkEnd w:id="0"/>
      <w:r w:rsidRPr="00233215">
        <w:rPr>
          <w:rFonts w:ascii="Times New Roman" w:eastAsia="Times New Roman" w:hAnsi="Times New Roman" w:cs="Times New Roman"/>
          <w:color w:val="000000"/>
          <w:kern w:val="16"/>
          <w:szCs w:val="28"/>
          <w:lang w:eastAsia="ru-RU"/>
        </w:rPr>
        <w:t xml:space="preserve"> принято подразделять на три группы:</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lang w:eastAsia="ru-RU"/>
        </w:rPr>
        <w:t>- домашние хозяйства;</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lang w:eastAsia="ru-RU"/>
        </w:rPr>
        <w:t>- бизнесмены (предприниматели);</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lang w:eastAsia="ru-RU"/>
        </w:rPr>
        <w:t>- правительство.</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u w:val="single"/>
          <w:lang w:eastAsia="ru-RU"/>
        </w:rPr>
        <w:t>Домашнее хозяйство</w:t>
      </w:r>
      <w:r w:rsidRPr="00233215">
        <w:rPr>
          <w:rFonts w:ascii="Times New Roman" w:eastAsia="Times New Roman" w:hAnsi="Times New Roman" w:cs="Times New Roman"/>
          <w:color w:val="000000"/>
          <w:kern w:val="16"/>
          <w:szCs w:val="28"/>
          <w:lang w:eastAsia="ru-RU"/>
        </w:rPr>
        <w:t xml:space="preserve"> - основная структурная единица, функционирующая в потребительской сфере экономики. Она может состоять из одного или более человек. В рамках домашнего хозяйства потребляются конечные продукты сферы материального производства и сферы услуг. Домашние хозяйства являются собственниками и поставщиками рабочей силы и других факторов производства в рыночной экономике. Полученные от продажи услуг труда, капитала и другие деньги расходуются на удовлетворение личных потребностей (а не для наращивания прибыли).</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u w:val="single"/>
          <w:lang w:eastAsia="ru-RU"/>
        </w:rPr>
        <w:t>Бизнесмены</w:t>
      </w:r>
      <w:r w:rsidRPr="00233215">
        <w:rPr>
          <w:rFonts w:ascii="Times New Roman" w:eastAsia="Times New Roman" w:hAnsi="Times New Roman" w:cs="Times New Roman"/>
          <w:color w:val="000000"/>
          <w:kern w:val="16"/>
          <w:szCs w:val="28"/>
          <w:lang w:eastAsia="ru-RU"/>
        </w:rPr>
        <w:t xml:space="preserve"> - это деловые люди, имеющие собственные предприятия, которые функционируют с целью получения дохода (прибыли). Бизнес предполагает вложение в дело собственного или заемного капитала. Доход от этого капитала расходуется не на личное потребление, а для расширения производственной деятельности. Бизнес обеспечивает поступление товаров и услуг на рынки товаров и услуг.</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u w:val="single"/>
          <w:lang w:eastAsia="ru-RU"/>
        </w:rPr>
        <w:t>Правительство</w:t>
      </w:r>
      <w:r w:rsidRPr="00233215">
        <w:rPr>
          <w:rFonts w:ascii="Times New Roman" w:eastAsia="Times New Roman" w:hAnsi="Times New Roman" w:cs="Times New Roman"/>
          <w:color w:val="000000"/>
          <w:kern w:val="16"/>
          <w:szCs w:val="28"/>
          <w:lang w:eastAsia="ru-RU"/>
        </w:rPr>
        <w:t xml:space="preserve"> представлено главным образом различными бюджетными организациями, которые не имеют своей целью получение прибыли, а осуществляют функции государственного регулирования экономики, социальной политики и внешнеэкономической деятельности.</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lang w:eastAsia="ru-RU"/>
        </w:rPr>
        <w:t>Один и тот же человек может быть в составе и домашнего хозяйства, и бизнеса, и правительственного учреждения. Например, работая по найму государственным служащим, вы являетесь представителем правительственной организации; владея ценными бумагами какой-либо корпорации, вы представляете бизнес; расходуя свой доход на цели личного потребления, вы являетесь членом домашнего хозяйства. Современная рыночная экономика - это целая система рынков:</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lang w:eastAsia="ru-RU"/>
        </w:rPr>
        <w:t>- товаров и услуг;</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lang w:eastAsia="ru-RU"/>
        </w:rPr>
        <w:t>- труда;</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lang w:eastAsia="ru-RU"/>
        </w:rPr>
        <w:t>- ссудных капиталов;</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lang w:eastAsia="ru-RU"/>
        </w:rPr>
        <w:t>- ценных бумаг;</w:t>
      </w:r>
    </w:p>
    <w:p w:rsidR="00233215" w:rsidRPr="00233215" w:rsidRDefault="00233215" w:rsidP="00233215">
      <w:pPr>
        <w:spacing w:after="0" w:line="240" w:lineRule="auto"/>
        <w:ind w:left="567"/>
        <w:jc w:val="both"/>
        <w:rPr>
          <w:rFonts w:ascii="Times New Roman" w:eastAsia="Times New Roman" w:hAnsi="Times New Roman" w:cs="Times New Roman"/>
          <w:color w:val="000000"/>
          <w:sz w:val="20"/>
          <w:szCs w:val="24"/>
          <w:lang w:eastAsia="ru-RU"/>
        </w:rPr>
      </w:pPr>
      <w:r w:rsidRPr="00233215">
        <w:rPr>
          <w:rFonts w:ascii="Times New Roman" w:eastAsia="Times New Roman" w:hAnsi="Times New Roman" w:cs="Times New Roman"/>
          <w:color w:val="000000"/>
          <w:kern w:val="16"/>
          <w:szCs w:val="28"/>
          <w:lang w:eastAsia="ru-RU"/>
        </w:rPr>
        <w:t>- валютных рынков и др.</w:t>
      </w:r>
    </w:p>
    <w:p w:rsidR="00233215" w:rsidRDefault="006A5B74" w:rsidP="00233215">
      <w:pPr>
        <w:shd w:val="clear" w:color="auto" w:fill="FFFFFF"/>
        <w:spacing w:after="0" w:line="240" w:lineRule="auto"/>
        <w:ind w:left="360"/>
        <w:rPr>
          <w:rFonts w:ascii="Times New Roman" w:eastAsia="Times New Roman" w:hAnsi="Times New Roman" w:cs="Times New Roman"/>
          <w:b/>
          <w:sz w:val="28"/>
          <w:szCs w:val="18"/>
          <w:u w:val="single"/>
          <w:lang w:eastAsia="ru-RU"/>
        </w:rPr>
      </w:pPr>
      <w:r w:rsidRPr="006A5B74">
        <w:rPr>
          <w:rFonts w:ascii="Times New Roman" w:eastAsia="Times New Roman" w:hAnsi="Times New Roman" w:cs="Times New Roman"/>
          <w:b/>
          <w:sz w:val="28"/>
          <w:szCs w:val="18"/>
          <w:lang w:eastAsia="ru-RU"/>
        </w:rPr>
        <w:t xml:space="preserve">9. </w:t>
      </w:r>
      <w:r>
        <w:rPr>
          <w:rFonts w:ascii="Times New Roman" w:eastAsia="Times New Roman" w:hAnsi="Times New Roman" w:cs="Times New Roman"/>
          <w:b/>
          <w:sz w:val="28"/>
          <w:szCs w:val="18"/>
          <w:u w:val="single"/>
          <w:lang w:eastAsia="ru-RU"/>
        </w:rPr>
        <w:t>Преимущества и негативные стороны рынка</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b/>
          <w:snapToGrid w:val="0"/>
          <w:szCs w:val="20"/>
        </w:rPr>
        <w:t>Роль рынка в экономике.</w:t>
      </w:r>
      <w:r w:rsidRPr="00CF28DC">
        <w:rPr>
          <w:rFonts w:ascii="Times New Roman" w:eastAsia="Calibri" w:hAnsi="Times New Roman" w:cs="Times New Roman"/>
          <w:snapToGrid w:val="0"/>
          <w:szCs w:val="20"/>
        </w:rPr>
        <w:t xml:space="preserve"> Рынку принадлежит важная </w:t>
      </w:r>
      <w:r w:rsidRPr="00CF28DC">
        <w:rPr>
          <w:rFonts w:ascii="Times New Roman" w:eastAsia="Calibri" w:hAnsi="Times New Roman" w:cs="Times New Roman"/>
          <w:i/>
          <w:snapToGrid w:val="0"/>
          <w:szCs w:val="20"/>
        </w:rPr>
        <w:t>позитивная</w:t>
      </w:r>
      <w:r w:rsidRPr="00CF28DC">
        <w:rPr>
          <w:rFonts w:ascii="Times New Roman" w:eastAsia="Calibri" w:hAnsi="Times New Roman" w:cs="Times New Roman"/>
          <w:snapToGrid w:val="0"/>
          <w:szCs w:val="20"/>
        </w:rPr>
        <w:t xml:space="preserve"> роль в структуре экономики. Конкурентная рыночная система способствует развитию научно-техничес</w:t>
      </w:r>
      <w:r w:rsidRPr="00CF28DC">
        <w:rPr>
          <w:rFonts w:ascii="Times New Roman" w:eastAsia="Calibri" w:hAnsi="Times New Roman" w:cs="Times New Roman"/>
          <w:snapToGrid w:val="0"/>
          <w:szCs w:val="20"/>
        </w:rPr>
        <w:softHyphen/>
        <w:t>кого прогресса, побуждает применять новейшие технологии, рационально использовать ресурсы. Кроме того, она обеспе</w:t>
      </w:r>
      <w:r w:rsidRPr="00CF28DC">
        <w:rPr>
          <w:rFonts w:ascii="Times New Roman" w:eastAsia="Calibri" w:hAnsi="Times New Roman" w:cs="Times New Roman"/>
          <w:snapToGrid w:val="0"/>
          <w:szCs w:val="20"/>
        </w:rPr>
        <w:softHyphen/>
        <w:t>чивает своим субъектам реальную экономическую свободу, свободу выбора форм и способов хозяйствования, гаранти</w:t>
      </w:r>
      <w:r w:rsidRPr="00CF28DC">
        <w:rPr>
          <w:rFonts w:ascii="Times New Roman" w:eastAsia="Calibri" w:hAnsi="Times New Roman" w:cs="Times New Roman"/>
          <w:snapToGrid w:val="0"/>
          <w:szCs w:val="20"/>
        </w:rPr>
        <w:softHyphen/>
        <w:t>руемую досконально разработанным законодательством.</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snapToGrid w:val="0"/>
          <w:szCs w:val="20"/>
        </w:rPr>
        <w:t>Достоинством рынка является и то, что он формирует и воспитывает "экономического человека", для которого характерны расчетливость и предприимчивость, готов</w:t>
      </w:r>
      <w:r w:rsidRPr="00CF28DC">
        <w:rPr>
          <w:rFonts w:ascii="Times New Roman" w:eastAsia="Calibri" w:hAnsi="Times New Roman" w:cs="Times New Roman"/>
          <w:snapToGrid w:val="0"/>
          <w:szCs w:val="20"/>
        </w:rPr>
        <w:softHyphen/>
        <w:t>ность идти на риск, ощущение личной ответственности за свои действия. Командная же система формирует "челове</w:t>
      </w:r>
      <w:r w:rsidRPr="00CF28DC">
        <w:rPr>
          <w:rFonts w:ascii="Times New Roman" w:eastAsia="Calibri" w:hAnsi="Times New Roman" w:cs="Times New Roman"/>
          <w:snapToGrid w:val="0"/>
          <w:szCs w:val="20"/>
        </w:rPr>
        <w:softHyphen/>
        <w:t>ка административного", больше склонного к выполнению чужих распоряжений, а потому и малоинициативного</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snapToGrid w:val="0"/>
          <w:szCs w:val="20"/>
        </w:rPr>
        <w:t>Рынок с высокой степенью эффективности решает про</w:t>
      </w:r>
      <w:r w:rsidRPr="00CF28DC">
        <w:rPr>
          <w:rFonts w:ascii="Times New Roman" w:eastAsia="Calibri" w:hAnsi="Times New Roman" w:cs="Times New Roman"/>
          <w:snapToGrid w:val="0"/>
          <w:szCs w:val="20"/>
        </w:rPr>
        <w:softHyphen/>
        <w:t>блему производства необходимых потребителям товаров и услуг. Рыночная экономика в принципе не знает таких традиционных для командно-административной системы явлений, как дефицит, очереди и т.д. Рыночный механизм сам создает постоянно действующие стимулы для повыше</w:t>
      </w:r>
      <w:r w:rsidRPr="00CF28DC">
        <w:rPr>
          <w:rFonts w:ascii="Times New Roman" w:eastAsia="Calibri" w:hAnsi="Times New Roman" w:cs="Times New Roman"/>
          <w:snapToGrid w:val="0"/>
          <w:szCs w:val="20"/>
        </w:rPr>
        <w:softHyphen/>
        <w:t>ния эффективности производства.</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snapToGrid w:val="0"/>
          <w:szCs w:val="20"/>
        </w:rPr>
        <w:t>Рыночный механизм устанавливает четкую зависи</w:t>
      </w:r>
      <w:r w:rsidRPr="00CF28DC">
        <w:rPr>
          <w:rFonts w:ascii="Times New Roman" w:eastAsia="Calibri" w:hAnsi="Times New Roman" w:cs="Times New Roman"/>
          <w:snapToGrid w:val="0"/>
          <w:szCs w:val="20"/>
        </w:rPr>
        <w:softHyphen/>
        <w:t>мость между реальным вкладом в создание необходимого потребителю товара и размером получаемого дохода.</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snapToGrid w:val="0"/>
          <w:szCs w:val="20"/>
        </w:rPr>
        <w:t>Важным преимуществом рыночной экономики являет</w:t>
      </w:r>
      <w:r w:rsidRPr="00CF28DC">
        <w:rPr>
          <w:rFonts w:ascii="Times New Roman" w:eastAsia="Calibri" w:hAnsi="Times New Roman" w:cs="Times New Roman"/>
          <w:snapToGrid w:val="0"/>
          <w:szCs w:val="20"/>
        </w:rPr>
        <w:softHyphen/>
        <w:t>ся то, что это саморегулирующаяся система. Она способна эффективно функционировать без прямого вмешательства государства.</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snapToGrid w:val="0"/>
          <w:szCs w:val="20"/>
        </w:rPr>
        <w:t xml:space="preserve">Современная рыночная система лучше, чем другие, приспособлена к использованию достижений научно-технического прогресса, интенсификации производства </w:t>
      </w:r>
      <w:proofErr w:type="gramStart"/>
      <w:r w:rsidRPr="00CF28DC">
        <w:rPr>
          <w:rFonts w:ascii="Times New Roman" w:eastAsia="Calibri" w:hAnsi="Times New Roman" w:cs="Times New Roman"/>
          <w:snapToGrid w:val="0"/>
          <w:szCs w:val="20"/>
        </w:rPr>
        <w:t>и</w:t>
      </w:r>
      <w:proofErr w:type="gramEnd"/>
      <w:r w:rsidRPr="00CF28DC">
        <w:rPr>
          <w:rFonts w:ascii="Times New Roman" w:eastAsia="Calibri" w:hAnsi="Times New Roman" w:cs="Times New Roman"/>
          <w:snapToGrid w:val="0"/>
          <w:szCs w:val="20"/>
        </w:rPr>
        <w:t xml:space="preserve"> в конечном счете полному удовлетворению потребностей об</w:t>
      </w:r>
      <w:r w:rsidRPr="00CF28DC">
        <w:rPr>
          <w:rFonts w:ascii="Times New Roman" w:eastAsia="Calibri" w:hAnsi="Times New Roman" w:cs="Times New Roman"/>
          <w:snapToGrid w:val="0"/>
          <w:szCs w:val="20"/>
        </w:rPr>
        <w:softHyphen/>
        <w:t xml:space="preserve">щества. Лежащий в ее основе рынок обнаружил свое преимущество в использовании побудительных стимулов к высокоэффективной хозяйственной деятельности. Рынок имеет и </w:t>
      </w:r>
      <w:r w:rsidRPr="00CF28DC">
        <w:rPr>
          <w:rFonts w:ascii="Times New Roman" w:eastAsia="Calibri" w:hAnsi="Times New Roman" w:cs="Times New Roman"/>
          <w:i/>
          <w:snapToGrid w:val="0"/>
          <w:szCs w:val="20"/>
        </w:rPr>
        <w:t>негативные</w:t>
      </w:r>
      <w:r w:rsidRPr="00CF28DC">
        <w:rPr>
          <w:rFonts w:ascii="Times New Roman" w:eastAsia="Calibri" w:hAnsi="Times New Roman" w:cs="Times New Roman"/>
          <w:snapToGrid w:val="0"/>
          <w:szCs w:val="20"/>
        </w:rPr>
        <w:t xml:space="preserve"> стороны. Он не в состоянии обеспечить эффективное решение ряда стратегических задач развития экономики, социальных проблем. Рынку, предо</w:t>
      </w:r>
      <w:r w:rsidRPr="00CF28DC">
        <w:rPr>
          <w:rFonts w:ascii="Times New Roman" w:eastAsia="Calibri" w:hAnsi="Times New Roman" w:cs="Times New Roman"/>
          <w:snapToGrid w:val="0"/>
          <w:szCs w:val="20"/>
        </w:rPr>
        <w:softHyphen/>
        <w:t>ставленному самому себе, присущи анархичность и стихий</w:t>
      </w:r>
      <w:r w:rsidRPr="00CF28DC">
        <w:rPr>
          <w:rFonts w:ascii="Times New Roman" w:eastAsia="Calibri" w:hAnsi="Times New Roman" w:cs="Times New Roman"/>
          <w:snapToGrid w:val="0"/>
          <w:szCs w:val="20"/>
        </w:rPr>
        <w:softHyphen/>
        <w:t>ность, приводящие к экономическим потерям и снижению эффективности хозяйствования. Рынок обостряет проблему социального неравенства, порождает значительную диффе</w:t>
      </w:r>
      <w:r w:rsidRPr="00CF28DC">
        <w:rPr>
          <w:rFonts w:ascii="Times New Roman" w:eastAsia="Calibri" w:hAnsi="Times New Roman" w:cs="Times New Roman"/>
          <w:snapToGrid w:val="0"/>
          <w:szCs w:val="20"/>
        </w:rPr>
        <w:softHyphen/>
        <w:t>ренциацию доходов, имущественное расслоение населения.</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snapToGrid w:val="0"/>
          <w:szCs w:val="20"/>
        </w:rPr>
        <w:t>Рыночная конкуренция приводит к экономической дифференциации производителей, высвобождению работ</w:t>
      </w:r>
      <w:r w:rsidRPr="00CF28DC">
        <w:rPr>
          <w:rFonts w:ascii="Times New Roman" w:eastAsia="Calibri" w:hAnsi="Times New Roman" w:cs="Times New Roman"/>
          <w:snapToGrid w:val="0"/>
          <w:szCs w:val="20"/>
        </w:rPr>
        <w:softHyphen/>
        <w:t>ников и безработице, обострению социального положения малообеспеченных слоев населения. Рынок благоприятст</w:t>
      </w:r>
      <w:r w:rsidRPr="00CF28DC">
        <w:rPr>
          <w:rFonts w:ascii="Times New Roman" w:eastAsia="Calibri" w:hAnsi="Times New Roman" w:cs="Times New Roman"/>
          <w:snapToGrid w:val="0"/>
          <w:szCs w:val="20"/>
        </w:rPr>
        <w:softHyphen/>
        <w:t>вует экономически сильным группам потребителей, в то время как экономически слабые группы (пенсионеры, ин</w:t>
      </w:r>
      <w:r w:rsidRPr="00CF28DC">
        <w:rPr>
          <w:rFonts w:ascii="Times New Roman" w:eastAsia="Calibri" w:hAnsi="Times New Roman" w:cs="Times New Roman"/>
          <w:snapToGrid w:val="0"/>
          <w:szCs w:val="20"/>
        </w:rPr>
        <w:softHyphen/>
        <w:t>валиды, молодежь и др.) остаются порой обделенными.</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snapToGrid w:val="0"/>
          <w:szCs w:val="20"/>
        </w:rPr>
        <w:lastRenderedPageBreak/>
        <w:t>Рынок не восприимчив к долгосрочным общегосудар</w:t>
      </w:r>
      <w:r w:rsidRPr="00CF28DC">
        <w:rPr>
          <w:rFonts w:ascii="Times New Roman" w:eastAsia="Calibri" w:hAnsi="Times New Roman" w:cs="Times New Roman"/>
          <w:snapToGrid w:val="0"/>
          <w:szCs w:val="20"/>
        </w:rPr>
        <w:softHyphen/>
        <w:t>ственным программам, связанным с ликвидацией социаль</w:t>
      </w:r>
      <w:r w:rsidRPr="00CF28DC">
        <w:rPr>
          <w:rFonts w:ascii="Times New Roman" w:eastAsia="Calibri" w:hAnsi="Times New Roman" w:cs="Times New Roman"/>
          <w:snapToGrid w:val="0"/>
          <w:szCs w:val="20"/>
        </w:rPr>
        <w:softHyphen/>
        <w:t>ного неравенства, экологией, обустройством территорий. Он не в состоянии самостоятельно реализовать стратеги</w:t>
      </w:r>
      <w:r w:rsidRPr="00CF28DC">
        <w:rPr>
          <w:rFonts w:ascii="Times New Roman" w:eastAsia="Calibri" w:hAnsi="Times New Roman" w:cs="Times New Roman"/>
          <w:snapToGrid w:val="0"/>
          <w:szCs w:val="20"/>
        </w:rPr>
        <w:softHyphen/>
        <w:t>ческие идеи в области науки и техники, осуществить в масштабе всей национальной экономики крупные струк</w:t>
      </w:r>
      <w:r w:rsidRPr="00CF28DC">
        <w:rPr>
          <w:rFonts w:ascii="Times New Roman" w:eastAsia="Calibri" w:hAnsi="Times New Roman" w:cs="Times New Roman"/>
          <w:snapToGrid w:val="0"/>
          <w:szCs w:val="20"/>
        </w:rPr>
        <w:softHyphen/>
        <w:t>турные сдвиги, ориентированные на перспективу.</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b/>
          <w:snapToGrid w:val="0"/>
          <w:szCs w:val="20"/>
        </w:rPr>
        <w:t>Роль государства в рыночной экономике.</w:t>
      </w:r>
      <w:r w:rsidRPr="00CF28DC">
        <w:rPr>
          <w:rFonts w:ascii="Times New Roman" w:eastAsia="Calibri" w:hAnsi="Times New Roman" w:cs="Times New Roman"/>
          <w:snapToGrid w:val="0"/>
          <w:szCs w:val="20"/>
        </w:rPr>
        <w:t xml:space="preserve"> Рынок предполагает использование механизма государственного регулирования для решения различных проблем.</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snapToGrid w:val="0"/>
          <w:szCs w:val="20"/>
        </w:rPr>
        <w:t>Государство обеспечивает защиту прав производителей и потребителей; принимает законы, обеспечивающие право собственности; оказывает противодействие неограничен</w:t>
      </w:r>
      <w:r w:rsidRPr="00CF28DC">
        <w:rPr>
          <w:rFonts w:ascii="Times New Roman" w:eastAsia="Calibri" w:hAnsi="Times New Roman" w:cs="Times New Roman"/>
          <w:snapToGrid w:val="0"/>
          <w:szCs w:val="20"/>
        </w:rPr>
        <w:softHyphen/>
        <w:t>ной власти монополий, разрабатывает антимонопольное законодательство; принимает санкции против продажи не</w:t>
      </w:r>
      <w:r w:rsidRPr="00CF28DC">
        <w:rPr>
          <w:rFonts w:ascii="Times New Roman" w:eastAsia="Calibri" w:hAnsi="Times New Roman" w:cs="Times New Roman"/>
          <w:snapToGrid w:val="0"/>
          <w:szCs w:val="20"/>
        </w:rPr>
        <w:softHyphen/>
        <w:t>качественных товаров, ложной информации о деятельнос</w:t>
      </w:r>
      <w:r w:rsidRPr="00CF28DC">
        <w:rPr>
          <w:rFonts w:ascii="Times New Roman" w:eastAsia="Calibri" w:hAnsi="Times New Roman" w:cs="Times New Roman"/>
          <w:snapToGrid w:val="0"/>
          <w:szCs w:val="20"/>
        </w:rPr>
        <w:softHyphen/>
        <w:t>ти фирм; улучшает функционирование рынка путем созда</w:t>
      </w:r>
      <w:r w:rsidRPr="00CF28DC">
        <w:rPr>
          <w:rFonts w:ascii="Times New Roman" w:eastAsia="Calibri" w:hAnsi="Times New Roman" w:cs="Times New Roman"/>
          <w:snapToGrid w:val="0"/>
          <w:szCs w:val="20"/>
        </w:rPr>
        <w:softHyphen/>
        <w:t>ния стабильной обстановки в стране. Государство берет на себя расходы на оборону, содержание правоохранитель</w:t>
      </w:r>
      <w:r w:rsidRPr="00CF28DC">
        <w:rPr>
          <w:rFonts w:ascii="Times New Roman" w:eastAsia="Calibri" w:hAnsi="Times New Roman" w:cs="Times New Roman"/>
          <w:snapToGrid w:val="0"/>
          <w:szCs w:val="20"/>
        </w:rPr>
        <w:softHyphen/>
        <w:t>ных органов, дороги, дорожную разметку и знаки и т.д. Оно производит затраты на некоторые виды страхования, связанные с производственной деятельностью: страхова</w:t>
      </w:r>
      <w:r w:rsidRPr="00CF28DC">
        <w:rPr>
          <w:rFonts w:ascii="Times New Roman" w:eastAsia="Calibri" w:hAnsi="Times New Roman" w:cs="Times New Roman"/>
          <w:snapToGrid w:val="0"/>
          <w:szCs w:val="20"/>
        </w:rPr>
        <w:softHyphen/>
        <w:t>ние на случай безработицы, по старости.</w:t>
      </w:r>
    </w:p>
    <w:p w:rsidR="00CF28DC" w:rsidRPr="00CF28DC" w:rsidRDefault="00CF28DC" w:rsidP="00CF28DC">
      <w:pPr>
        <w:spacing w:after="0" w:line="240" w:lineRule="auto"/>
        <w:ind w:left="709"/>
        <w:jc w:val="both"/>
        <w:rPr>
          <w:rFonts w:ascii="Times New Roman" w:eastAsia="Calibri" w:hAnsi="Times New Roman" w:cs="Times New Roman"/>
          <w:snapToGrid w:val="0"/>
          <w:szCs w:val="20"/>
        </w:rPr>
      </w:pPr>
      <w:r w:rsidRPr="00CF28DC">
        <w:rPr>
          <w:rFonts w:ascii="Times New Roman" w:eastAsia="Calibri" w:hAnsi="Times New Roman" w:cs="Times New Roman"/>
          <w:snapToGrid w:val="0"/>
          <w:szCs w:val="20"/>
        </w:rPr>
        <w:t xml:space="preserve">Государство тратит средства, осуществляя </w:t>
      </w:r>
      <w:proofErr w:type="gramStart"/>
      <w:r w:rsidRPr="00CF28DC">
        <w:rPr>
          <w:rFonts w:ascii="Times New Roman" w:eastAsia="Calibri" w:hAnsi="Times New Roman" w:cs="Times New Roman"/>
          <w:snapToGrid w:val="0"/>
          <w:szCs w:val="20"/>
        </w:rPr>
        <w:t>контроль за</w:t>
      </w:r>
      <w:proofErr w:type="gramEnd"/>
      <w:r w:rsidRPr="00CF28DC">
        <w:rPr>
          <w:rFonts w:ascii="Times New Roman" w:eastAsia="Calibri" w:hAnsi="Times New Roman" w:cs="Times New Roman"/>
          <w:snapToGrid w:val="0"/>
          <w:szCs w:val="20"/>
        </w:rPr>
        <w:t xml:space="preserve"> состоянием окружающей среды и утилизацией отходов про</w:t>
      </w:r>
      <w:r w:rsidRPr="00CF28DC">
        <w:rPr>
          <w:rFonts w:ascii="Times New Roman" w:eastAsia="Calibri" w:hAnsi="Times New Roman" w:cs="Times New Roman"/>
          <w:snapToGrid w:val="0"/>
          <w:szCs w:val="20"/>
        </w:rPr>
        <w:softHyphen/>
        <w:t xml:space="preserve">изводства. Такие затраты особенно необходимы в Беларуси, где 27 % территории заражено радиоактивными элементами. Для того чтобы Беларусь могла стать чистой страной, на ближайшие десятилетия надо порядка 100 </w:t>
      </w:r>
      <w:proofErr w:type="spellStart"/>
      <w:proofErr w:type="gramStart"/>
      <w:r w:rsidRPr="00CF28DC">
        <w:rPr>
          <w:rFonts w:ascii="Times New Roman" w:eastAsia="Calibri" w:hAnsi="Times New Roman" w:cs="Times New Roman"/>
          <w:snapToGrid w:val="0"/>
          <w:szCs w:val="20"/>
        </w:rPr>
        <w:t>млрд</w:t>
      </w:r>
      <w:proofErr w:type="spellEnd"/>
      <w:proofErr w:type="gramEnd"/>
      <w:r w:rsidRPr="00CF28DC">
        <w:rPr>
          <w:rFonts w:ascii="Times New Roman" w:eastAsia="Calibri" w:hAnsi="Times New Roman" w:cs="Times New Roman"/>
          <w:snapToGrid w:val="0"/>
          <w:szCs w:val="20"/>
        </w:rPr>
        <w:t xml:space="preserve"> дол. Государство субсидирует здравоохранение, образование, различные благотворительные программы.</w:t>
      </w:r>
    </w:p>
    <w:p w:rsidR="00CF28DC" w:rsidRPr="00CF28DC" w:rsidRDefault="00CF28DC" w:rsidP="00CF28DC">
      <w:pPr>
        <w:spacing w:after="0" w:line="240" w:lineRule="auto"/>
        <w:ind w:left="709"/>
        <w:jc w:val="both"/>
        <w:rPr>
          <w:rFonts w:ascii="Times New Roman" w:eastAsia="Calibri" w:hAnsi="Times New Roman" w:cs="Times New Roman"/>
          <w:sz w:val="20"/>
          <w:szCs w:val="20"/>
        </w:rPr>
      </w:pPr>
      <w:r w:rsidRPr="00CF28DC">
        <w:rPr>
          <w:rFonts w:ascii="Times New Roman" w:eastAsia="Calibri" w:hAnsi="Times New Roman" w:cs="Times New Roman"/>
          <w:snapToGrid w:val="0"/>
          <w:szCs w:val="20"/>
        </w:rPr>
        <w:t xml:space="preserve">Сам рыночный механизм порождает ряд проблем, требующих вмешательства государства. К ним относится про-1дема </w:t>
      </w:r>
      <w:proofErr w:type="spellStart"/>
      <w:r w:rsidRPr="00CF28DC">
        <w:rPr>
          <w:rFonts w:ascii="Times New Roman" w:eastAsia="Calibri" w:hAnsi="Times New Roman" w:cs="Times New Roman"/>
          <w:snapToGrid w:val="0"/>
          <w:szCs w:val="20"/>
        </w:rPr>
        <w:t>еправедливого</w:t>
      </w:r>
      <w:proofErr w:type="spellEnd"/>
      <w:r w:rsidRPr="00CF28DC">
        <w:rPr>
          <w:rFonts w:ascii="Times New Roman" w:eastAsia="Calibri" w:hAnsi="Times New Roman" w:cs="Times New Roman"/>
          <w:snapToGrid w:val="0"/>
          <w:szCs w:val="20"/>
        </w:rPr>
        <w:t xml:space="preserve"> распределения доходов. </w:t>
      </w:r>
      <w:proofErr w:type="gramStart"/>
      <w:r w:rsidRPr="00CF28DC">
        <w:rPr>
          <w:rFonts w:ascii="Times New Roman" w:eastAsia="Calibri" w:hAnsi="Times New Roman" w:cs="Times New Roman"/>
          <w:snapToGrid w:val="0"/>
          <w:szCs w:val="20"/>
        </w:rPr>
        <w:t>Для рынка (</w:t>
      </w:r>
      <w:proofErr w:type="spellStart"/>
      <w:r w:rsidRPr="00CF28DC">
        <w:rPr>
          <w:rFonts w:ascii="Times New Roman" w:eastAsia="Calibri" w:hAnsi="Times New Roman" w:cs="Times New Roman"/>
          <w:snapToGrid w:val="0"/>
          <w:szCs w:val="20"/>
        </w:rPr>
        <w:t>аиболее</w:t>
      </w:r>
      <w:proofErr w:type="spellEnd"/>
      <w:r w:rsidRPr="00CF28DC">
        <w:rPr>
          <w:rFonts w:ascii="Times New Roman" w:eastAsia="Calibri" w:hAnsi="Times New Roman" w:cs="Times New Roman"/>
          <w:snapToGrid w:val="0"/>
          <w:szCs w:val="20"/>
        </w:rPr>
        <w:t xml:space="preserve"> характерным является распределение, соответст</w:t>
      </w:r>
      <w:r w:rsidRPr="00CF28DC">
        <w:rPr>
          <w:rFonts w:ascii="Times New Roman" w:eastAsia="Calibri" w:hAnsi="Times New Roman" w:cs="Times New Roman"/>
          <w:snapToGrid w:val="0"/>
          <w:szCs w:val="20"/>
        </w:rPr>
        <w:softHyphen/>
        <w:t>вующее вложениям в факторы производства.</w:t>
      </w:r>
      <w:proofErr w:type="gramEnd"/>
      <w:r w:rsidRPr="00CF28DC">
        <w:rPr>
          <w:rFonts w:ascii="Times New Roman" w:eastAsia="Calibri" w:hAnsi="Times New Roman" w:cs="Times New Roman"/>
          <w:snapToGrid w:val="0"/>
          <w:szCs w:val="20"/>
        </w:rPr>
        <w:t xml:space="preserve"> За пределами такого распределения остаются инвалиды, больные, Дру</w:t>
      </w:r>
      <w:r w:rsidRPr="00CF28DC">
        <w:rPr>
          <w:rFonts w:ascii="Times New Roman" w:eastAsia="Calibri" w:hAnsi="Times New Roman" w:cs="Times New Roman"/>
          <w:snapToGrid w:val="0"/>
          <w:szCs w:val="20"/>
        </w:rPr>
        <w:softHyphen/>
        <w:t>гие нетрудоспособные граждане. Государство должно обес</w:t>
      </w:r>
      <w:r w:rsidRPr="00CF28DC">
        <w:rPr>
          <w:rFonts w:ascii="Times New Roman" w:eastAsia="Calibri" w:hAnsi="Times New Roman" w:cs="Times New Roman"/>
          <w:snapToGrid w:val="0"/>
          <w:szCs w:val="20"/>
        </w:rPr>
        <w:softHyphen/>
        <w:t>печить право на труд тех, кто может и хочет работать</w:t>
      </w:r>
      <w:proofErr w:type="gramStart"/>
      <w:r w:rsidRPr="00CF28DC">
        <w:rPr>
          <w:rFonts w:ascii="Times New Roman" w:eastAsia="Calibri" w:hAnsi="Times New Roman" w:cs="Times New Roman"/>
          <w:snapToGrid w:val="0"/>
          <w:szCs w:val="20"/>
        </w:rPr>
        <w:t>.</w:t>
      </w:r>
      <w:proofErr w:type="gramEnd"/>
      <w:r w:rsidRPr="00CF28DC">
        <w:rPr>
          <w:rFonts w:ascii="Times New Roman" w:eastAsia="Calibri" w:hAnsi="Times New Roman" w:cs="Times New Roman"/>
          <w:snapToGrid w:val="0"/>
          <w:szCs w:val="20"/>
        </w:rPr>
        <w:t xml:space="preserve"> </w:t>
      </w:r>
      <w:proofErr w:type="gramStart"/>
      <w:r w:rsidRPr="00CF28DC">
        <w:rPr>
          <w:rFonts w:ascii="Times New Roman" w:eastAsia="Calibri" w:hAnsi="Times New Roman" w:cs="Times New Roman"/>
          <w:snapToGrid w:val="0"/>
          <w:szCs w:val="20"/>
        </w:rPr>
        <w:t>р</w:t>
      </w:r>
      <w:proofErr w:type="gramEnd"/>
      <w:r w:rsidRPr="00CF28DC">
        <w:rPr>
          <w:rFonts w:ascii="Times New Roman" w:eastAsia="Calibri" w:hAnsi="Times New Roman" w:cs="Times New Roman"/>
          <w:snapToGrid w:val="0"/>
          <w:szCs w:val="20"/>
        </w:rPr>
        <w:t>ыночная экономика неизбежно связана с безработицей.</w:t>
      </w:r>
    </w:p>
    <w:p w:rsidR="006A5B74" w:rsidRDefault="00CF28DC" w:rsidP="00CF28DC">
      <w:pPr>
        <w:pStyle w:val="a3"/>
        <w:shd w:val="clear" w:color="auto" w:fill="FFFFFF"/>
        <w:spacing w:after="0" w:line="240" w:lineRule="auto"/>
        <w:ind w:left="0"/>
        <w:rPr>
          <w:rFonts w:ascii="Times New Roman" w:eastAsia="Times New Roman" w:hAnsi="Times New Roman" w:cs="Times New Roman"/>
          <w:b/>
          <w:sz w:val="28"/>
          <w:szCs w:val="18"/>
          <w:u w:val="single"/>
          <w:lang w:eastAsia="ru-RU"/>
        </w:rPr>
      </w:pPr>
      <w:r>
        <w:rPr>
          <w:rFonts w:ascii="Times New Roman" w:eastAsia="Times New Roman" w:hAnsi="Times New Roman" w:cs="Times New Roman"/>
          <w:b/>
          <w:sz w:val="28"/>
          <w:szCs w:val="18"/>
          <w:u w:val="single"/>
          <w:lang w:eastAsia="ru-RU"/>
        </w:rPr>
        <w:t>10. Функции государства в рыночной экономике.</w:t>
      </w:r>
    </w:p>
    <w:p w:rsidR="001C05E3" w:rsidRPr="00E75FFB" w:rsidRDefault="001C05E3" w:rsidP="001C05E3">
      <w:pPr>
        <w:spacing w:after="0" w:line="240" w:lineRule="auto"/>
        <w:ind w:left="567" w:firstLine="300"/>
        <w:jc w:val="both"/>
        <w:rPr>
          <w:rFonts w:ascii="Times New Roman" w:eastAsia="Times New Roman" w:hAnsi="Times New Roman" w:cs="Times New Roman"/>
          <w:lang w:eastAsia="ru-RU"/>
        </w:rPr>
      </w:pPr>
      <w:r w:rsidRPr="00E75FFB">
        <w:rPr>
          <w:rFonts w:ascii="Times New Roman" w:eastAsia="Times New Roman" w:hAnsi="Times New Roman" w:cs="Times New Roman"/>
          <w:lang w:eastAsia="ru-RU"/>
        </w:rPr>
        <w:t xml:space="preserve">Регулирующие функции государства в рыночной экономике сводятся к трем основным - законодательной, стабилизирующей, распределительной. </w:t>
      </w:r>
    </w:p>
    <w:p w:rsidR="001C05E3" w:rsidRPr="00E75FFB" w:rsidRDefault="001C05E3" w:rsidP="001C05E3">
      <w:pPr>
        <w:spacing w:after="0" w:line="240" w:lineRule="auto"/>
        <w:ind w:left="567" w:firstLine="300"/>
        <w:jc w:val="both"/>
        <w:rPr>
          <w:rFonts w:ascii="Times New Roman" w:eastAsia="Times New Roman" w:hAnsi="Times New Roman" w:cs="Times New Roman"/>
          <w:lang w:eastAsia="ru-RU"/>
        </w:rPr>
      </w:pPr>
      <w:r w:rsidRPr="00E75FFB">
        <w:rPr>
          <w:rFonts w:ascii="Times New Roman" w:eastAsia="Times New Roman" w:hAnsi="Times New Roman" w:cs="Times New Roman"/>
          <w:lang w:eastAsia="ru-RU"/>
        </w:rPr>
        <w:t xml:space="preserve">Законодательная функция предусматривает, что государство разрабатывает систему экономических, социальных и организационно-хозяйственных законов и постановлений, которые устанавливают определенные «правила игры», то есть правовые основы рыночной экономики, таким образом, гарантируя одинаковые права и возможности для субъектов всех форм собственности и хозяйствования. </w:t>
      </w:r>
    </w:p>
    <w:p w:rsidR="001C05E3" w:rsidRPr="00E75FFB" w:rsidRDefault="001C05E3" w:rsidP="001C05E3">
      <w:pPr>
        <w:spacing w:after="0" w:line="240" w:lineRule="auto"/>
        <w:ind w:left="567" w:firstLine="30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Для </w:t>
      </w:r>
      <w:r w:rsidRPr="00E75FFB">
        <w:rPr>
          <w:rFonts w:ascii="Times New Roman" w:eastAsia="Times New Roman" w:hAnsi="Times New Roman" w:cs="Times New Roman"/>
          <w:lang w:eastAsia="ru-RU"/>
        </w:rPr>
        <w:t xml:space="preserve">защиты конкуренции как основного условия и регулятора рыночной экономики государство разрабатывает антимонопольное законодательство. Это дает возможность субъектам рыночной экономики реализовать свои интересы, заставляет их действовать согласованно и не нарушать объективных законов рынка. И происходит это естественно, без команд и приказов. </w:t>
      </w:r>
      <w:proofErr w:type="gramStart"/>
      <w:r w:rsidRPr="00E75FFB">
        <w:rPr>
          <w:rFonts w:ascii="Times New Roman" w:eastAsia="Times New Roman" w:hAnsi="Times New Roman" w:cs="Times New Roman"/>
          <w:lang w:eastAsia="ru-RU"/>
        </w:rPr>
        <w:t>Стабилизирующим</w:t>
      </w:r>
      <w:proofErr w:type="gramEnd"/>
      <w:r w:rsidRPr="00E75FFB">
        <w:rPr>
          <w:rFonts w:ascii="Times New Roman" w:eastAsia="Times New Roman" w:hAnsi="Times New Roman" w:cs="Times New Roman"/>
          <w:lang w:eastAsia="ru-RU"/>
        </w:rPr>
        <w:t xml:space="preserve"> функция государства заключается в поддержании высокого уровня занятости и ценовой равновесия, а также в стимулировании экономического роста. Для этого государство: 1) определяет цели, направления и приоритеты экономического развития, выделяет соответствующие ресурсы для их реализации, использует денежно-кредитные и бюджетно-налоговые рычаги 2) берет на себя организацию предложения денег; 3) обеспечивает занятость нас</w:t>
      </w:r>
      <w:r>
        <w:rPr>
          <w:rFonts w:ascii="Times New Roman" w:eastAsia="Times New Roman" w:hAnsi="Times New Roman" w:cs="Times New Roman"/>
          <w:lang w:eastAsia="ru-RU"/>
        </w:rPr>
        <w:t>еления и стабильный уровень цен</w:t>
      </w:r>
      <w:r w:rsidRPr="00E75FFB">
        <w:rPr>
          <w:rFonts w:ascii="Times New Roman" w:eastAsia="Times New Roman" w:hAnsi="Times New Roman" w:cs="Times New Roman"/>
          <w:lang w:eastAsia="ru-RU"/>
        </w:rPr>
        <w:t xml:space="preserve">, проводя соответствующую фискальную и кредитно-денежную политику, направленную на предотвращение инфляции и безработице. </w:t>
      </w:r>
    </w:p>
    <w:p w:rsidR="001C05E3" w:rsidRPr="00E75FFB" w:rsidRDefault="001C05E3" w:rsidP="001C05E3">
      <w:pPr>
        <w:spacing w:after="0" w:line="240" w:lineRule="auto"/>
        <w:ind w:left="567" w:firstLine="300"/>
        <w:jc w:val="both"/>
        <w:rPr>
          <w:rFonts w:ascii="Times New Roman" w:eastAsia="Times New Roman" w:hAnsi="Times New Roman" w:cs="Times New Roman"/>
          <w:lang w:eastAsia="ru-RU"/>
        </w:rPr>
      </w:pPr>
      <w:r w:rsidRPr="00E75FFB">
        <w:rPr>
          <w:rFonts w:ascii="Times New Roman" w:eastAsia="Times New Roman" w:hAnsi="Times New Roman" w:cs="Times New Roman"/>
          <w:lang w:eastAsia="ru-RU"/>
        </w:rPr>
        <w:t>Распределительная функция связана, с одной стороны, с достижением более справедливого распределения доходов в обществе, а с другой - с более эффективным размещением ресурсов в рыночной экономике. Для осуществления этой функции, которая способствует исправлению определенных недостатков рыночной системы, государство: 1) осуществляет перераспределение сре</w:t>
      </w:r>
      <w:proofErr w:type="gramStart"/>
      <w:r w:rsidRPr="00E75FFB">
        <w:rPr>
          <w:rFonts w:ascii="Times New Roman" w:eastAsia="Times New Roman" w:hAnsi="Times New Roman" w:cs="Times New Roman"/>
          <w:lang w:eastAsia="ru-RU"/>
        </w:rPr>
        <w:t>дств гр</w:t>
      </w:r>
      <w:proofErr w:type="gramEnd"/>
      <w:r w:rsidRPr="00E75FFB">
        <w:rPr>
          <w:rFonts w:ascii="Times New Roman" w:eastAsia="Times New Roman" w:hAnsi="Times New Roman" w:cs="Times New Roman"/>
          <w:lang w:eastAsia="ru-RU"/>
        </w:rPr>
        <w:t xml:space="preserve">упп населения, которые имеют высокие доходы, в пользу нетрудоспособных и малообеспеченных, проводя соответствующую фискальную политику, политику регулирования цен; 2) устанавливает и контролирует минимальный размер заработной платы; 3) берет на себя функцию обеспечения общественными благами, в производстве которых частные и коллективные субъекты не заинтересованы, но без этих благ не возможно существование общества. </w:t>
      </w:r>
    </w:p>
    <w:p w:rsidR="001C05E3" w:rsidRPr="00E75FFB" w:rsidRDefault="001C05E3" w:rsidP="001C05E3">
      <w:pPr>
        <w:spacing w:after="0" w:line="240" w:lineRule="auto"/>
        <w:ind w:left="567" w:firstLine="300"/>
        <w:jc w:val="both"/>
        <w:rPr>
          <w:rFonts w:ascii="Times New Roman" w:eastAsia="Times New Roman" w:hAnsi="Times New Roman" w:cs="Times New Roman"/>
          <w:lang w:eastAsia="ru-RU"/>
        </w:rPr>
      </w:pPr>
      <w:r w:rsidRPr="00E75FFB">
        <w:rPr>
          <w:rFonts w:ascii="Times New Roman" w:eastAsia="Times New Roman" w:hAnsi="Times New Roman" w:cs="Times New Roman"/>
          <w:lang w:eastAsia="ru-RU"/>
        </w:rPr>
        <w:t xml:space="preserve">Государство играет также важную роль в регулировании внешнеэкономических отношений и валютного рынка, миграции капиталов и рабочей силы, контролирования платежных балансов. Это способствует стабилизации национальной экономики и развития мирового хозяйства. </w:t>
      </w:r>
    </w:p>
    <w:p w:rsidR="001C05E3" w:rsidRPr="00E75FFB" w:rsidRDefault="001C05E3" w:rsidP="001C05E3">
      <w:pPr>
        <w:spacing w:after="0" w:line="240" w:lineRule="auto"/>
        <w:ind w:left="567" w:firstLine="300"/>
        <w:jc w:val="both"/>
        <w:rPr>
          <w:rFonts w:ascii="Times New Roman" w:eastAsia="Times New Roman" w:hAnsi="Times New Roman" w:cs="Times New Roman"/>
          <w:lang w:eastAsia="ru-RU"/>
        </w:rPr>
      </w:pPr>
      <w:r w:rsidRPr="00E75FFB">
        <w:rPr>
          <w:rFonts w:ascii="Times New Roman" w:eastAsia="Times New Roman" w:hAnsi="Times New Roman" w:cs="Times New Roman"/>
          <w:lang w:eastAsia="ru-RU"/>
        </w:rPr>
        <w:t xml:space="preserve">Выполнение государством регулирующих функций в условиях рыночной экономики обеспечивает достижение баланса экономики на </w:t>
      </w:r>
      <w:proofErr w:type="spellStart"/>
      <w:r w:rsidRPr="00E75FFB">
        <w:rPr>
          <w:rFonts w:ascii="Times New Roman" w:eastAsia="Times New Roman" w:hAnsi="Times New Roman" w:cs="Times New Roman"/>
          <w:lang w:eastAsia="ru-RU"/>
        </w:rPr>
        <w:t>макроуровне</w:t>
      </w:r>
      <w:proofErr w:type="spellEnd"/>
      <w:r w:rsidRPr="00E75FFB">
        <w:rPr>
          <w:rFonts w:ascii="Times New Roman" w:eastAsia="Times New Roman" w:hAnsi="Times New Roman" w:cs="Times New Roman"/>
          <w:lang w:eastAsia="ru-RU"/>
        </w:rPr>
        <w:t xml:space="preserve">, проведение эффективной денежно-кредитной политики, социальная защита малообеспеченных слоев населения. Без регулирующего воздействия государства нельзя осуществить структурные преобразования, модернизацию материально-технической базы некоторых отраслей. </w:t>
      </w:r>
    </w:p>
    <w:p w:rsidR="001C05E3" w:rsidRPr="00E75FFB" w:rsidRDefault="001C05E3" w:rsidP="001C05E3">
      <w:pPr>
        <w:spacing w:after="0" w:line="240" w:lineRule="auto"/>
        <w:ind w:left="567" w:firstLine="300"/>
        <w:jc w:val="both"/>
        <w:rPr>
          <w:rFonts w:ascii="Times New Roman" w:eastAsia="Times New Roman" w:hAnsi="Times New Roman" w:cs="Times New Roman"/>
          <w:lang w:eastAsia="ru-RU"/>
        </w:rPr>
      </w:pPr>
      <w:r w:rsidRPr="00E75FFB">
        <w:rPr>
          <w:rFonts w:ascii="Times New Roman" w:eastAsia="Times New Roman" w:hAnsi="Times New Roman" w:cs="Times New Roman"/>
          <w:lang w:eastAsia="ru-RU"/>
        </w:rPr>
        <w:t xml:space="preserve">Итак, современная рыночная система органично сочетает свободную конкуренцию и рычаги государственного регулирования, т.е. является регулируемой социально ориентированной экономикой. </w:t>
      </w:r>
    </w:p>
    <w:p w:rsidR="00A30F27" w:rsidRDefault="001C05E3" w:rsidP="001C05E3">
      <w:pPr>
        <w:spacing w:after="0" w:line="240" w:lineRule="auto"/>
        <w:ind w:left="567"/>
        <w:rPr>
          <w:rFonts w:ascii="Times New Roman" w:eastAsia="Times New Roman" w:hAnsi="Times New Roman" w:cs="Times New Roman"/>
          <w:lang w:eastAsia="ru-RU"/>
        </w:rPr>
      </w:pPr>
      <w:r w:rsidRPr="00E75FFB">
        <w:rPr>
          <w:rFonts w:ascii="Times New Roman" w:eastAsia="Times New Roman" w:hAnsi="Times New Roman" w:cs="Times New Roman"/>
          <w:lang w:eastAsia="ru-RU"/>
        </w:rPr>
        <w:t xml:space="preserve">Игнорирование любого из этих принципов приводит к негативным последствиям: монополизма, инфляции, спада деловой активности. При этом чрезвычайно важно, чтобы деятельность государства направлялась только па устранение негативных явлений рыночных отношений. Она ни в коем случае не масс нарушать </w:t>
      </w:r>
      <w:proofErr w:type="spellStart"/>
      <w:r w:rsidRPr="00E75FFB">
        <w:rPr>
          <w:rFonts w:ascii="Times New Roman" w:eastAsia="Times New Roman" w:hAnsi="Times New Roman" w:cs="Times New Roman"/>
          <w:lang w:eastAsia="ru-RU"/>
        </w:rPr>
        <w:t>внутришньоринкови</w:t>
      </w:r>
      <w:proofErr w:type="spellEnd"/>
      <w:r w:rsidRPr="00E75FFB">
        <w:rPr>
          <w:rFonts w:ascii="Times New Roman" w:eastAsia="Times New Roman" w:hAnsi="Times New Roman" w:cs="Times New Roman"/>
          <w:lang w:eastAsia="ru-RU"/>
        </w:rPr>
        <w:t xml:space="preserve"> связи или противодействовать ей. Поэтому в условиях рыночной экономики не должно существовать директивно распределения производственных ресурсов и потребительских товаров, </w:t>
      </w:r>
      <w:r w:rsidRPr="00E75FFB">
        <w:rPr>
          <w:rFonts w:ascii="Times New Roman" w:eastAsia="Times New Roman" w:hAnsi="Times New Roman" w:cs="Times New Roman"/>
          <w:lang w:eastAsia="ru-RU"/>
        </w:rPr>
        <w:lastRenderedPageBreak/>
        <w:t>административного контроля над ценами, тотального директивно планирования, что характерно для A / fmopumapno-бюрократической системы. Иначе разрушается рыночная среда, что приводит к возникновению государственного монополизма, директивные экономики.</w:t>
      </w:r>
    </w:p>
    <w:p w:rsidR="00C54587" w:rsidRDefault="00C54587" w:rsidP="00C54587">
      <w:pPr>
        <w:spacing w:after="0" w:line="240" w:lineRule="auto"/>
        <w:rPr>
          <w:rFonts w:ascii="Times New Roman" w:eastAsia="Times New Roman" w:hAnsi="Times New Roman" w:cs="Times New Roman"/>
          <w:b/>
          <w:sz w:val="28"/>
          <w:u w:val="single"/>
          <w:lang w:eastAsia="ru-RU"/>
        </w:rPr>
      </w:pPr>
      <w:r>
        <w:rPr>
          <w:rFonts w:ascii="Times New Roman" w:eastAsia="Times New Roman" w:hAnsi="Times New Roman" w:cs="Times New Roman"/>
          <w:b/>
          <w:sz w:val="28"/>
          <w:u w:val="single"/>
          <w:lang w:eastAsia="ru-RU"/>
        </w:rPr>
        <w:t>11. производственный цикл предприятия</w:t>
      </w:r>
    </w:p>
    <w:p w:rsidR="00B355CE" w:rsidRPr="00B355CE" w:rsidRDefault="00B355CE" w:rsidP="00B355CE">
      <w:pPr>
        <w:pStyle w:val="a5"/>
        <w:spacing w:before="0" w:beforeAutospacing="0" w:after="0" w:afterAutospacing="0"/>
        <w:ind w:left="426"/>
        <w:jc w:val="both"/>
        <w:rPr>
          <w:sz w:val="22"/>
          <w:szCs w:val="21"/>
        </w:rPr>
      </w:pPr>
      <w:r w:rsidRPr="00B355CE">
        <w:rPr>
          <w:sz w:val="22"/>
          <w:szCs w:val="21"/>
        </w:rPr>
        <w:t>Производственный цикл - один из важнейших технико-экономических показателей, который является исходным для расчета многих показателей производственно-хозяйственной деятельности предприятия. На его основе, например, устанавливаются сроки запуска изделия в производство с учетом сроков его выпуска, рассчитываются мощности производственных подразделений, определяется объем незавершенного производства, и осуществляются другие планово-производственные расчеты.</w:t>
      </w:r>
    </w:p>
    <w:p w:rsidR="00B355CE" w:rsidRPr="00B355CE" w:rsidRDefault="00B355CE" w:rsidP="00B355CE">
      <w:pPr>
        <w:pStyle w:val="a5"/>
        <w:spacing w:before="0" w:beforeAutospacing="0" w:after="0" w:afterAutospacing="0"/>
        <w:ind w:left="426"/>
        <w:jc w:val="both"/>
        <w:rPr>
          <w:sz w:val="22"/>
          <w:szCs w:val="21"/>
        </w:rPr>
      </w:pPr>
      <w:r w:rsidRPr="00B355CE">
        <w:rPr>
          <w:rStyle w:val="ab"/>
          <w:sz w:val="22"/>
          <w:szCs w:val="21"/>
        </w:rPr>
        <w:t>Производственный цикл</w:t>
      </w:r>
      <w:r w:rsidRPr="00B355CE">
        <w:rPr>
          <w:sz w:val="22"/>
          <w:szCs w:val="21"/>
        </w:rPr>
        <w:t xml:space="preserve"> изготовления изделия (партии) представляет собой календарный период нахождения его в производстве от запуска исходных материалов и полуфабрикатов в основное производство до получения готового изделия (партии).</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Структура производственного цикла включает время выполнения основных, вспомогательных операций и перерывов в изготовлении изделий (рис. 8.2).</w:t>
      </w:r>
    </w:p>
    <w:p w:rsidR="00B355CE" w:rsidRPr="00B355CE" w:rsidRDefault="00B355CE" w:rsidP="00B355CE">
      <w:pPr>
        <w:pStyle w:val="a5"/>
        <w:spacing w:before="0" w:beforeAutospacing="0" w:after="0" w:afterAutospacing="0"/>
        <w:ind w:left="426"/>
        <w:jc w:val="both"/>
        <w:rPr>
          <w:sz w:val="22"/>
          <w:szCs w:val="22"/>
        </w:rPr>
      </w:pPr>
      <w:r w:rsidRPr="00B355CE">
        <w:rPr>
          <w:noProof/>
          <w:sz w:val="22"/>
          <w:szCs w:val="22"/>
        </w:rPr>
        <w:drawing>
          <wp:inline distT="0" distB="0" distL="0" distR="0">
            <wp:extent cx="3810000" cy="2428875"/>
            <wp:effectExtent l="19050" t="0" r="0" b="0"/>
            <wp:docPr id="7" name="Рисунок 1" descr="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2.GIF"/>
                    <pic:cNvPicPr>
                      <a:picLocks noChangeAspect="1" noChangeArrowheads="1"/>
                    </pic:cNvPicPr>
                  </pic:nvPicPr>
                  <pic:blipFill>
                    <a:blip r:embed="rId40" cstate="print"/>
                    <a:srcRect/>
                    <a:stretch>
                      <a:fillRect/>
                    </a:stretch>
                  </pic:blipFill>
                  <pic:spPr bwMode="auto">
                    <a:xfrm>
                      <a:off x="0" y="0"/>
                      <a:ext cx="3810000" cy="2428875"/>
                    </a:xfrm>
                    <a:prstGeom prst="rect">
                      <a:avLst/>
                    </a:prstGeom>
                    <a:noFill/>
                    <a:ln w="9525">
                      <a:noFill/>
                      <a:miter lim="800000"/>
                      <a:headEnd/>
                      <a:tailEnd/>
                    </a:ln>
                  </pic:spPr>
                </pic:pic>
              </a:graphicData>
            </a:graphic>
          </wp:inline>
        </w:drawing>
      </w:r>
    </w:p>
    <w:p w:rsidR="00B355CE" w:rsidRPr="00B355CE" w:rsidRDefault="00B355CE" w:rsidP="00B355CE">
      <w:pPr>
        <w:pStyle w:val="a5"/>
        <w:spacing w:before="0" w:beforeAutospacing="0" w:after="0" w:afterAutospacing="0"/>
        <w:ind w:left="426"/>
        <w:jc w:val="center"/>
        <w:rPr>
          <w:sz w:val="22"/>
          <w:szCs w:val="22"/>
        </w:rPr>
      </w:pPr>
      <w:r w:rsidRPr="00B355CE">
        <w:rPr>
          <w:sz w:val="22"/>
          <w:szCs w:val="22"/>
        </w:rPr>
        <w:t>Рис. 8.2. Структура производственного цикла</w:t>
      </w:r>
    </w:p>
    <w:p w:rsidR="00B355CE" w:rsidRPr="00B355CE" w:rsidRDefault="00B355CE" w:rsidP="00B355CE">
      <w:pPr>
        <w:pStyle w:val="a5"/>
        <w:spacing w:before="0" w:beforeAutospacing="0" w:after="0" w:afterAutospacing="0"/>
        <w:ind w:left="426"/>
        <w:rPr>
          <w:sz w:val="22"/>
          <w:szCs w:val="22"/>
        </w:rPr>
      </w:pPr>
      <w:r w:rsidRPr="00B355CE">
        <w:rPr>
          <w:sz w:val="22"/>
          <w:szCs w:val="22"/>
        </w:rPr>
        <w:t xml:space="preserve">Время выполнения основных операций обработки изделий составляет </w:t>
      </w:r>
      <w:r w:rsidRPr="00B355CE">
        <w:rPr>
          <w:rStyle w:val="ab"/>
          <w:sz w:val="22"/>
          <w:szCs w:val="22"/>
        </w:rPr>
        <w:t>технологический цикл</w:t>
      </w:r>
      <w:r w:rsidRPr="00B355CE">
        <w:rPr>
          <w:sz w:val="22"/>
          <w:szCs w:val="22"/>
        </w:rPr>
        <w:t xml:space="preserve"> и определяет время, в течение которого осуществляется прямое или косвенное воздействие человека на предмет труда.</w:t>
      </w:r>
    </w:p>
    <w:p w:rsidR="00B355CE" w:rsidRPr="00B355CE" w:rsidRDefault="00B355CE" w:rsidP="00B355CE">
      <w:pPr>
        <w:pStyle w:val="a5"/>
        <w:spacing w:before="0" w:beforeAutospacing="0" w:after="0" w:afterAutospacing="0"/>
        <w:ind w:left="426"/>
        <w:jc w:val="both"/>
        <w:rPr>
          <w:sz w:val="22"/>
          <w:szCs w:val="22"/>
        </w:rPr>
      </w:pPr>
      <w:proofErr w:type="gramStart"/>
      <w:r w:rsidRPr="00B355CE">
        <w:rPr>
          <w:sz w:val="22"/>
          <w:szCs w:val="22"/>
        </w:rPr>
        <w:t>Перерывы могут быть разделены на две группы: 1) перерывы, связанные с установленным на предприятии режимом работы, - нерабочие дни и смены, междусменные и обеденные перерывы, внутрисменные регламентированные перерывы для отдыха рабочих и т.п.; 2) перерывы, обусловленные организационно-техническими причинами, - ожидание освобождения рабочего места, ожидание на сборке комплектующих узлов и деталей, неравенство производственных ритмов на смежных, т.е. зависимых друг от друга</w:t>
      </w:r>
      <w:proofErr w:type="gramEnd"/>
      <w:r w:rsidRPr="00B355CE">
        <w:rPr>
          <w:sz w:val="22"/>
          <w:szCs w:val="22"/>
        </w:rPr>
        <w:t>, рабочих местах, отсутствие энергии, материалов или транспортных средств и т.д.;</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При расчете длительности производственного цикла учитываются лишь те затраты времени, которые не перекрываются временем технологических операций (например, затраты времени на контроль, транспортирование изделий). Перерывы, вызванные организационно-техническими неполадками (несвоевременное обеспечение рабочего места материалом, инструментами, нарушение трудовой дисциплины и т.п.), при расчете плановой длительности производственного цикла не учитываются.</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При расчете продолжительности производственного цикла необходимо учитывать особенности движения предмета труда по операциям, существующим на предприятии. Обычно используется один из трех видов; последовательный, параллельный, параллельно-последовательный.</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При последовательном движении обработка партии одноименных предметов труда на каждой последующей операции начинается лишь тогда, когда вся партия прошла обработку на предыдущей операции.</w:t>
      </w:r>
    </w:p>
    <w:p w:rsidR="00B355CE" w:rsidRPr="00B355CE" w:rsidRDefault="00B355CE" w:rsidP="00B355CE">
      <w:pPr>
        <w:pStyle w:val="3"/>
        <w:spacing w:before="0"/>
        <w:ind w:left="426"/>
        <w:rPr>
          <w:rFonts w:ascii="Times New Roman" w:hAnsi="Times New Roman" w:cs="Times New Roman"/>
        </w:rPr>
      </w:pPr>
      <w:r w:rsidRPr="00B355CE">
        <w:rPr>
          <w:rStyle w:val="a8"/>
          <w:rFonts w:ascii="Times New Roman" w:hAnsi="Times New Roman" w:cs="Times New Roman"/>
          <w:b/>
          <w:bCs/>
        </w:rPr>
        <w:t>Продолжительность цикла</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На продолжительность производственного цикла влияет множество факторов: технологических, организационных и экономических. Технологические процессы, их сложность и многообразие, техническая оснащенность предопределяют время обработки деталей и продолжительность сборочных процессов. Организационные факторы движения предметов труда в процессе обработки связаны с организацией рабочих мест, самого труда и его оплатой. Организационные условия в еще большей степени влияют на продолжительность выполнения вспомогательных операций, обслуживающих процессов и перерывы.</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Экономические факторы обусловливают уровень механизации и оснащенность процессов (а, следовательно, их длительность), нормативы незавершенного производства.</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Чем быстрее совершается производственный процесс (чем меньше длительность производственного цикла), являющийся одним из элементов кругооборота оборотных средств, тем больше будет скорость их оборачиваемости, тем большее число оборотов они совершают в течение года.</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В результате происходит высвобождение денежных ресурсов, которые могут быть использованы для расширения производства на данном предприятии.</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lastRenderedPageBreak/>
        <w:t>По той же причине происходит сокращение (абсолютное или относительное) объема незавершенного производства. А это означает высвобождение оборотных средств в их вещественной форме, т.е. в форме конкретных материальных ресурсов.</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 xml:space="preserve">Производственная мощность предприятия или цеха прямо зависит от длительности производственного цикла. Под </w:t>
      </w:r>
      <w:r w:rsidRPr="00B355CE">
        <w:rPr>
          <w:rStyle w:val="ab"/>
          <w:sz w:val="22"/>
          <w:szCs w:val="22"/>
        </w:rPr>
        <w:t>производственной мощностью</w:t>
      </w:r>
      <w:r w:rsidRPr="00B355CE">
        <w:rPr>
          <w:sz w:val="22"/>
          <w:szCs w:val="22"/>
        </w:rPr>
        <w:t xml:space="preserve"> понимается максимально возможный выпуск продукции в плановом периоде. И поэтому ясно, что чем меньше затрачивается времени на производство одного изделия, тем большее их число может быть изготовлено за тот же период времени.</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Производительность труда при сокращении длительности производственного цикла повышается в результате увеличения объема выпуска продукции за счет увеличения производственной мощности, что приводит к уменьшению доли труда вспомогательных рабочих в единице продукции, а также доли труда специалистов и служащих.</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Себестоимость продукции при сокращении производственного цикла снижается за счет уменьшения в себестоимости единицы продукции доли общезаводских и цеховых расходов при увеличении производственной мощности.</w:t>
      </w:r>
    </w:p>
    <w:p w:rsidR="00B355CE" w:rsidRPr="00B355CE" w:rsidRDefault="00B355CE" w:rsidP="00B355CE">
      <w:pPr>
        <w:pStyle w:val="a5"/>
        <w:spacing w:before="0" w:beforeAutospacing="0" w:after="0" w:afterAutospacing="0"/>
        <w:ind w:left="426"/>
        <w:jc w:val="both"/>
        <w:rPr>
          <w:sz w:val="22"/>
          <w:szCs w:val="22"/>
        </w:rPr>
      </w:pPr>
      <w:r w:rsidRPr="00B355CE">
        <w:rPr>
          <w:sz w:val="22"/>
          <w:szCs w:val="22"/>
        </w:rPr>
        <w:t>Таким образом, сокращение длительности производственного цикла - один из важнейших источников интенсификации и повышения эффективности производства на промышленных предприятиях.</w:t>
      </w:r>
    </w:p>
    <w:p w:rsidR="00B355CE" w:rsidRPr="00B355CE" w:rsidRDefault="00B355CE" w:rsidP="00B355CE">
      <w:pPr>
        <w:pStyle w:val="a5"/>
        <w:spacing w:before="0" w:beforeAutospacing="0" w:after="0" w:afterAutospacing="0"/>
        <w:ind w:left="426"/>
        <w:jc w:val="both"/>
        <w:rPr>
          <w:rFonts w:ascii="Tahoma" w:hAnsi="Tahoma" w:cs="Tahoma"/>
          <w:sz w:val="21"/>
          <w:szCs w:val="21"/>
        </w:rPr>
      </w:pPr>
      <w:r w:rsidRPr="00B355CE">
        <w:rPr>
          <w:sz w:val="22"/>
          <w:szCs w:val="22"/>
        </w:rPr>
        <w:t>Резервом уменьшения длительности производственного цикла служит совершенствование техники и технологии, применение непрерывных и совмещенных технологических процессов, углубление специализации и кооперирования, внедрение методов научной организации труда и обслуживания рабочих мест, внедрение робототехники.</w:t>
      </w:r>
    </w:p>
    <w:p w:rsidR="00C54587" w:rsidRDefault="00F6089B" w:rsidP="00B355CE">
      <w:pPr>
        <w:spacing w:after="0" w:line="240" w:lineRule="auto"/>
        <w:rPr>
          <w:rFonts w:ascii="Times New Roman" w:hAnsi="Times New Roman" w:cs="Times New Roman"/>
          <w:b/>
          <w:sz w:val="28"/>
          <w:u w:val="single"/>
        </w:rPr>
      </w:pPr>
      <w:r>
        <w:rPr>
          <w:rFonts w:ascii="Times New Roman" w:hAnsi="Times New Roman" w:cs="Times New Roman"/>
          <w:b/>
          <w:sz w:val="28"/>
          <w:u w:val="single"/>
        </w:rPr>
        <w:t>12. Издержки производства. Виды издержек</w:t>
      </w:r>
    </w:p>
    <w:p w:rsidR="009526A8" w:rsidRPr="009526A8" w:rsidRDefault="009526A8" w:rsidP="009526A8">
      <w:pPr>
        <w:pStyle w:val="ac"/>
        <w:ind w:left="426"/>
        <w:rPr>
          <w:rFonts w:ascii="Times New Roman" w:hAnsi="Times New Roman" w:cs="Times New Roman"/>
        </w:rPr>
      </w:pPr>
      <w:r w:rsidRPr="009526A8">
        <w:rPr>
          <w:rFonts w:ascii="Times New Roman" w:hAnsi="Times New Roman" w:cs="Times New Roman"/>
        </w:rPr>
        <w:t>Понятие издержек основывается на факте редкости ресурсов и возможности их альтернативного использования. Издержки со стороны фирмы - выплаты, которые фирма обязана сделать, или доходы, которые фирма должна обеспечить поставщику ресурсов для того, чтобы отвлечь эти ресурсы от использования в альтернативных производствах. Издержки бывают внутренние и внешние. Денежные доходы, которые фирма несет в пользу поставщиков сырья, топлива, энергию и др., называются внешними. Их называют также явными или бухгалтерскими издержками, потому что они отражаются в бухгалтерском учете предприятия и имеют форму денежных платежей поставщикам факторов производства и промежуточных изделий. Издержки на собственный ресурс (оборудование), называются внутренними или неявными. Статьи бухгалтерских издержек - это статьи затрат, образующих себестоимость продукции. Статьи следующие: материальные затраты, затраты на оплату труда, отчисления на социальные нужды, амортизация и прочие затраты. Издержки производства зависят от цен необходимых ресурсов, от технологии, т.е. от количества ресурсов, необходимых для производства. Экономисты считают издержками все платежи - внутренние и внешние, необходимые для изготовления продукта (услуги). Постоянные издержки производства - такие издержки, величина которых не меняется в зависимости от изменения объема производства.</w:t>
      </w:r>
      <w:r w:rsidRPr="009526A8">
        <w:rPr>
          <w:rFonts w:ascii="Times New Roman" w:hAnsi="Times New Roman" w:cs="Times New Roman"/>
          <w:i/>
          <w:iCs/>
        </w:rPr>
        <w:t xml:space="preserve"> Постоянные</w:t>
      </w:r>
      <w:r w:rsidRPr="009526A8">
        <w:rPr>
          <w:rFonts w:ascii="Times New Roman" w:hAnsi="Times New Roman" w:cs="Times New Roman"/>
        </w:rPr>
        <w:t xml:space="preserve"> издержки связаны с функционированием производственного оборудования фирмы, даже если фирма ничего не производит. К постоянным издержкам относится оплата обязательств по облигационным займам, рентные платежи, отчисления на амортизацию, страховые взносы, зарплату. </w:t>
      </w:r>
      <w:r w:rsidRPr="009526A8">
        <w:rPr>
          <w:rFonts w:ascii="Times New Roman" w:hAnsi="Times New Roman" w:cs="Times New Roman"/>
          <w:i/>
          <w:iCs/>
        </w:rPr>
        <w:t xml:space="preserve">Переменные </w:t>
      </w:r>
      <w:r w:rsidRPr="009526A8">
        <w:rPr>
          <w:rFonts w:ascii="Times New Roman" w:hAnsi="Times New Roman" w:cs="Times New Roman"/>
        </w:rPr>
        <w:t xml:space="preserve">издержки - такие издержки, величина которых меняется в зависимости от изменения объема производства. К ним относятся затраты на сырье, топливо, энергию, транспорт, трудовые ресурсы. Прирост суммы переменных издержек, связанных с увеличением объема производства на одну единицу, не является постоянным. Общая сумма издержек - это сумма постоянных и переменных издержек при данном объеме производства. Она будет уменьшаться при увеличении объема </w:t>
      </w:r>
      <w:proofErr w:type="gramStart"/>
      <w:r w:rsidRPr="009526A8">
        <w:rPr>
          <w:rFonts w:ascii="Times New Roman" w:hAnsi="Times New Roman" w:cs="Times New Roman"/>
        </w:rPr>
        <w:t>производства</w:t>
      </w:r>
      <w:proofErr w:type="gramEnd"/>
      <w:r w:rsidRPr="009526A8">
        <w:rPr>
          <w:rFonts w:ascii="Times New Roman" w:hAnsi="Times New Roman" w:cs="Times New Roman"/>
        </w:rPr>
        <w:t xml:space="preserve"> и нарастать при уменьшении предельной производительности. Переменными издержками предприниматель может управлять, постоянные - находятся вне контроля фирмы. </w:t>
      </w:r>
      <w:r w:rsidRPr="009526A8">
        <w:rPr>
          <w:rFonts w:ascii="Times New Roman" w:hAnsi="Times New Roman" w:cs="Times New Roman"/>
          <w:i/>
          <w:iCs/>
        </w:rPr>
        <w:t>Средние издержки</w:t>
      </w:r>
      <w:r w:rsidRPr="009526A8">
        <w:rPr>
          <w:rFonts w:ascii="Times New Roman" w:hAnsi="Times New Roman" w:cs="Times New Roman"/>
        </w:rPr>
        <w:t xml:space="preserve"> - издержки в расчете на единицу продукции. Они используются для формирования цены. </w:t>
      </w:r>
      <w:r w:rsidRPr="009526A8">
        <w:rPr>
          <w:rFonts w:ascii="Times New Roman" w:hAnsi="Times New Roman" w:cs="Times New Roman"/>
          <w:i/>
          <w:iCs/>
        </w:rPr>
        <w:t>Средние постоянные издержки</w:t>
      </w:r>
      <w:r w:rsidRPr="009526A8">
        <w:rPr>
          <w:rFonts w:ascii="Times New Roman" w:hAnsi="Times New Roman" w:cs="Times New Roman"/>
        </w:rPr>
        <w:t xml:space="preserve"> определяются путем деления суммарных постоянных издержек на количество произведенной продукции. </w:t>
      </w:r>
      <w:r w:rsidRPr="009526A8">
        <w:rPr>
          <w:rFonts w:ascii="Times New Roman" w:hAnsi="Times New Roman" w:cs="Times New Roman"/>
          <w:i/>
          <w:iCs/>
        </w:rPr>
        <w:t>Средние переменные</w:t>
      </w:r>
      <w:r w:rsidRPr="009526A8">
        <w:rPr>
          <w:rFonts w:ascii="Times New Roman" w:hAnsi="Times New Roman" w:cs="Times New Roman"/>
        </w:rPr>
        <w:t xml:space="preserve"> издержки определяются путем деления суммарных переменных издержек на кол-во произведенной продукции. </w:t>
      </w:r>
      <w:r w:rsidRPr="009526A8">
        <w:rPr>
          <w:rFonts w:ascii="Times New Roman" w:hAnsi="Times New Roman" w:cs="Times New Roman"/>
          <w:i/>
          <w:iCs/>
        </w:rPr>
        <w:t>Средние общие</w:t>
      </w:r>
      <w:r w:rsidRPr="009526A8">
        <w:rPr>
          <w:rFonts w:ascii="Times New Roman" w:hAnsi="Times New Roman" w:cs="Times New Roman"/>
        </w:rPr>
        <w:t xml:space="preserve"> издержки можно рассчитать путем деления суммы общих издержек на кол-во продукции. </w:t>
      </w:r>
      <w:r w:rsidRPr="009526A8">
        <w:rPr>
          <w:rFonts w:ascii="Times New Roman" w:hAnsi="Times New Roman" w:cs="Times New Roman"/>
          <w:i/>
          <w:iCs/>
        </w:rPr>
        <w:t>Предельные издержки</w:t>
      </w:r>
      <w:r w:rsidRPr="009526A8">
        <w:rPr>
          <w:rFonts w:ascii="Times New Roman" w:hAnsi="Times New Roman" w:cs="Times New Roman"/>
        </w:rPr>
        <w:t xml:space="preserve"> - дополнительные или добавочные издержки, связанные с производством еще одной единицы продукции. Предельные издержки помогают определить предельную загруженность, выше которой производство не эффективно. С помощью предельных издержек можно определить минимальный эффективный размер предприятия.</w:t>
      </w:r>
    </w:p>
    <w:p w:rsidR="00F6089B" w:rsidRDefault="009526A8" w:rsidP="009526A8">
      <w:pPr>
        <w:pStyle w:val="ac"/>
        <w:ind w:left="426"/>
        <w:rPr>
          <w:rFonts w:ascii="Times New Roman" w:hAnsi="Times New Roman" w:cs="Times New Roman"/>
        </w:rPr>
      </w:pPr>
      <w:r w:rsidRPr="009526A8">
        <w:rPr>
          <w:rFonts w:ascii="Times New Roman" w:hAnsi="Times New Roman" w:cs="Times New Roman"/>
        </w:rPr>
        <w:t xml:space="preserve">Издержки обращения - затраты, связанные с доставкой продукции потребителю. </w:t>
      </w:r>
      <w:proofErr w:type="gramStart"/>
      <w:r w:rsidRPr="009526A8">
        <w:rPr>
          <w:rFonts w:ascii="Times New Roman" w:hAnsi="Times New Roman" w:cs="Times New Roman"/>
        </w:rPr>
        <w:t>Производительные</w:t>
      </w:r>
      <w:proofErr w:type="gramEnd"/>
      <w:r w:rsidRPr="009526A8">
        <w:rPr>
          <w:rFonts w:ascii="Times New Roman" w:hAnsi="Times New Roman" w:cs="Times New Roman"/>
        </w:rPr>
        <w:t xml:space="preserve"> - транспорт, хранение, подработка. Чистые - затраты, обусловленные сменой форм стоимости.</w:t>
      </w:r>
    </w:p>
    <w:p w:rsidR="009526A8" w:rsidRDefault="00116835" w:rsidP="00116835">
      <w:pPr>
        <w:pStyle w:val="ac"/>
        <w:rPr>
          <w:rFonts w:ascii="Times New Roman" w:hAnsi="Times New Roman" w:cs="Times New Roman"/>
          <w:b/>
          <w:sz w:val="28"/>
          <w:u w:val="single"/>
        </w:rPr>
      </w:pPr>
      <w:r>
        <w:rPr>
          <w:rFonts w:ascii="Times New Roman" w:hAnsi="Times New Roman" w:cs="Times New Roman"/>
          <w:b/>
          <w:sz w:val="28"/>
          <w:u w:val="single"/>
        </w:rPr>
        <w:t>13. Доход предприятия</w:t>
      </w:r>
    </w:p>
    <w:p w:rsidR="005706CE" w:rsidRPr="00A9482E" w:rsidRDefault="005706CE" w:rsidP="00A9482E">
      <w:pPr>
        <w:pStyle w:val="5"/>
        <w:spacing w:before="0" w:line="240" w:lineRule="auto"/>
        <w:ind w:left="426"/>
        <w:rPr>
          <w:rFonts w:ascii="Times New Roman" w:hAnsi="Times New Roman" w:cs="Times New Roman"/>
          <w:color w:val="auto"/>
        </w:rPr>
      </w:pPr>
      <w:r w:rsidRPr="00A9482E">
        <w:rPr>
          <w:rFonts w:ascii="Times New Roman" w:hAnsi="Times New Roman" w:cs="Times New Roman"/>
          <w:color w:val="auto"/>
        </w:rPr>
        <w:t xml:space="preserve">Доходы предприятия - экономический показатель работы предприятия, отражающий финансовые поступления от всех видов деятельности. </w:t>
      </w:r>
    </w:p>
    <w:p w:rsidR="005706CE" w:rsidRPr="00A9482E" w:rsidRDefault="005706CE" w:rsidP="00A9482E">
      <w:pPr>
        <w:pStyle w:val="5"/>
        <w:spacing w:before="0" w:line="240" w:lineRule="auto"/>
        <w:ind w:left="426"/>
        <w:rPr>
          <w:rFonts w:ascii="Times New Roman" w:hAnsi="Times New Roman" w:cs="Times New Roman"/>
          <w:color w:val="auto"/>
        </w:rPr>
      </w:pPr>
      <w:r w:rsidRPr="00A9482E">
        <w:rPr>
          <w:rFonts w:ascii="Times New Roman" w:hAnsi="Times New Roman" w:cs="Times New Roman"/>
          <w:color w:val="auto"/>
        </w:rPr>
        <w:t>Доходы предприятия - общая сумма денег, полученная от продаж.</w:t>
      </w:r>
    </w:p>
    <w:p w:rsidR="00A9482E" w:rsidRPr="00A9482E" w:rsidRDefault="00A9482E" w:rsidP="00A9482E">
      <w:pPr>
        <w:spacing w:after="0" w:line="240" w:lineRule="auto"/>
        <w:ind w:left="426"/>
        <w:rPr>
          <w:rFonts w:ascii="Times New Roman" w:eastAsia="Times New Roman" w:hAnsi="Times New Roman" w:cs="Times New Roman"/>
          <w:lang w:eastAsia="ru-RU"/>
        </w:rPr>
      </w:pPr>
      <w:r w:rsidRPr="00A9482E">
        <w:rPr>
          <w:rFonts w:ascii="Times New Roman" w:eastAsia="Times New Roman" w:hAnsi="Times New Roman" w:cs="Times New Roman"/>
          <w:lang w:eastAsia="ru-RU"/>
        </w:rPr>
        <w:t>Увеличение выручки от реализации продукции (товаров, работ, услуг) — главное условие роста финансовых доходов коммерческих организаций. Объем выручки от реализации продукции зависит от количества и качества и ассортимента произведенной продукции, а также от уровня цен и тарифов. При этом источником финансовых ресурсов организации является не вся поступившая денежная выручка в полном объеме, а лишь часть ее.</w:t>
      </w:r>
    </w:p>
    <w:p w:rsidR="00A9482E" w:rsidRPr="00A9482E" w:rsidRDefault="00A9482E" w:rsidP="00A9482E">
      <w:pPr>
        <w:spacing w:after="0" w:line="240" w:lineRule="auto"/>
        <w:ind w:left="426"/>
        <w:rPr>
          <w:rFonts w:ascii="Times New Roman" w:eastAsia="Times New Roman" w:hAnsi="Times New Roman" w:cs="Times New Roman"/>
          <w:lang w:eastAsia="ru-RU"/>
        </w:rPr>
      </w:pPr>
      <w:r w:rsidRPr="00A9482E">
        <w:rPr>
          <w:rFonts w:ascii="Times New Roman" w:eastAsia="Times New Roman" w:hAnsi="Times New Roman" w:cs="Times New Roman"/>
          <w:lang w:eastAsia="ru-RU"/>
        </w:rPr>
        <w:lastRenderedPageBreak/>
        <w:t>За счет поступившей выручки возмещаются денежные средства, израсходованные на приобретение сырья, материалов, топлива, энергии и т.д., часть выручки направляется в амортизационный фонд для накопления средств.</w:t>
      </w:r>
    </w:p>
    <w:p w:rsidR="00A9482E" w:rsidRPr="00A9482E" w:rsidRDefault="00A9482E" w:rsidP="00A9482E">
      <w:pPr>
        <w:spacing w:after="0" w:line="240" w:lineRule="auto"/>
        <w:ind w:left="426"/>
        <w:rPr>
          <w:rFonts w:ascii="Times New Roman" w:eastAsia="Times New Roman" w:hAnsi="Times New Roman" w:cs="Times New Roman"/>
          <w:lang w:eastAsia="ru-RU"/>
        </w:rPr>
      </w:pPr>
      <w:r w:rsidRPr="00A9482E">
        <w:rPr>
          <w:rFonts w:ascii="Times New Roman" w:eastAsia="Times New Roman" w:hAnsi="Times New Roman" w:cs="Times New Roman"/>
          <w:lang w:eastAsia="ru-RU"/>
        </w:rPr>
        <w:t xml:space="preserve">Помимо выручки от основной деятельности организации могут иметь доходы от реализации продукции, не имеющей отношения к их основной деятельности. </w:t>
      </w:r>
    </w:p>
    <w:p w:rsidR="00A9482E" w:rsidRPr="00A9482E" w:rsidRDefault="00A9482E" w:rsidP="00A9482E">
      <w:pPr>
        <w:spacing w:after="0" w:line="240" w:lineRule="auto"/>
        <w:ind w:left="426"/>
        <w:rPr>
          <w:rFonts w:ascii="Times New Roman" w:eastAsia="Times New Roman" w:hAnsi="Times New Roman" w:cs="Times New Roman"/>
          <w:lang w:eastAsia="ru-RU"/>
        </w:rPr>
      </w:pPr>
      <w:proofErr w:type="spellStart"/>
      <w:r w:rsidRPr="00A9482E">
        <w:rPr>
          <w:rFonts w:ascii="Times New Roman" w:eastAsia="Times New Roman" w:hAnsi="Times New Roman" w:cs="Times New Roman"/>
          <w:lang w:eastAsia="ru-RU"/>
        </w:rPr>
        <w:t>Внереализационные</w:t>
      </w:r>
      <w:proofErr w:type="spellEnd"/>
      <w:r w:rsidRPr="00A9482E">
        <w:rPr>
          <w:rFonts w:ascii="Times New Roman" w:eastAsia="Times New Roman" w:hAnsi="Times New Roman" w:cs="Times New Roman"/>
          <w:lang w:eastAsia="ru-RU"/>
        </w:rPr>
        <w:t xml:space="preserve"> </w:t>
      </w:r>
      <w:proofErr w:type="gramStart"/>
      <w:r w:rsidRPr="00A9482E">
        <w:rPr>
          <w:rFonts w:ascii="Times New Roman" w:eastAsia="Times New Roman" w:hAnsi="Times New Roman" w:cs="Times New Roman"/>
          <w:lang w:eastAsia="ru-RU"/>
        </w:rPr>
        <w:t>доходы</w:t>
      </w:r>
      <w:proofErr w:type="gramEnd"/>
      <w:r w:rsidRPr="00A9482E">
        <w:rPr>
          <w:rFonts w:ascii="Times New Roman" w:eastAsia="Times New Roman" w:hAnsi="Times New Roman" w:cs="Times New Roman"/>
          <w:lang w:eastAsia="ru-RU"/>
        </w:rPr>
        <w:t xml:space="preserve"> полученные за нарушение условий хозяйственных договоров (штрафы, пени, неустойки; денежные средства, полученные безвозмездно; поступления в возмещение причиненных организации убытков и т. п.).</w:t>
      </w:r>
    </w:p>
    <w:p w:rsidR="00A9482E" w:rsidRPr="00A9482E" w:rsidRDefault="00A9482E" w:rsidP="00A9482E">
      <w:pPr>
        <w:spacing w:after="0" w:line="240" w:lineRule="auto"/>
        <w:ind w:left="426"/>
        <w:rPr>
          <w:rFonts w:ascii="Times New Roman" w:eastAsia="Times New Roman" w:hAnsi="Times New Roman" w:cs="Times New Roman"/>
          <w:lang w:eastAsia="ru-RU"/>
        </w:rPr>
      </w:pPr>
      <w:r w:rsidRPr="00A9482E">
        <w:rPr>
          <w:rFonts w:ascii="Times New Roman" w:eastAsia="Times New Roman" w:hAnsi="Times New Roman" w:cs="Times New Roman"/>
          <w:lang w:eastAsia="ru-RU"/>
        </w:rPr>
        <w:t xml:space="preserve">К чрезвычайным доходам относятся поступления, возникающие как последствия чрезвычайных обстоятельств хозяйственной деятельности (стихийного бедствия, пожара, аварии и т.п.): страховое возмещение, стоимость материальных ценностей, остающихся от списания непригодных к восстановлению и дальнейшему использованию активов и </w:t>
      </w:r>
      <w:proofErr w:type="spellStart"/>
      <w:r w:rsidRPr="00A9482E">
        <w:rPr>
          <w:rFonts w:ascii="Times New Roman" w:eastAsia="Times New Roman" w:hAnsi="Times New Roman" w:cs="Times New Roman"/>
          <w:lang w:eastAsia="ru-RU"/>
        </w:rPr>
        <w:t>т</w:t>
      </w:r>
      <w:proofErr w:type="gramStart"/>
      <w:r w:rsidRPr="00A9482E">
        <w:rPr>
          <w:rFonts w:ascii="Times New Roman" w:eastAsia="Times New Roman" w:hAnsi="Times New Roman" w:cs="Times New Roman"/>
          <w:lang w:eastAsia="ru-RU"/>
        </w:rPr>
        <w:t>.д</w:t>
      </w:r>
      <w:proofErr w:type="spellEnd"/>
      <w:proofErr w:type="gramEnd"/>
    </w:p>
    <w:p w:rsidR="00116835" w:rsidRDefault="00A9482E" w:rsidP="00116835">
      <w:pPr>
        <w:pStyle w:val="ac"/>
        <w:rPr>
          <w:rFonts w:ascii="Times New Roman" w:hAnsi="Times New Roman" w:cs="Times New Roman"/>
          <w:b/>
          <w:sz w:val="28"/>
          <w:u w:val="single"/>
        </w:rPr>
      </w:pPr>
      <w:r>
        <w:rPr>
          <w:rFonts w:ascii="Times New Roman" w:hAnsi="Times New Roman" w:cs="Times New Roman"/>
          <w:b/>
          <w:sz w:val="28"/>
          <w:u w:val="single"/>
        </w:rPr>
        <w:t>14. Прибыль предприятия. Максимизация прибыли</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lang w:eastAsia="ru-RU"/>
        </w:rPr>
        <w:t>Прибыль — выступает как превышение доходов от продажи товаров (услуг) над произведенными затратами (капиталом).</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lang w:eastAsia="ru-RU"/>
        </w:rPr>
        <w:t xml:space="preserve">Прибыль является одним из </w:t>
      </w:r>
      <w:r w:rsidRPr="00E54395">
        <w:rPr>
          <w:rFonts w:ascii="Times New Roman" w:eastAsia="Times New Roman" w:hAnsi="Times New Roman" w:cs="Times New Roman"/>
          <w:b/>
          <w:bCs/>
          <w:lang w:eastAsia="ru-RU"/>
        </w:rPr>
        <w:t>обобщающих оценочных показателей деятельности предприятий</w:t>
      </w:r>
      <w:r w:rsidRPr="00E54395">
        <w:rPr>
          <w:rFonts w:ascii="Times New Roman" w:eastAsia="Times New Roman" w:hAnsi="Times New Roman" w:cs="Times New Roman"/>
          <w:lang w:eastAsia="ru-RU"/>
        </w:rPr>
        <w:t xml:space="preserve"> (организаций, учреждений).</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lang w:eastAsia="ru-RU"/>
        </w:rPr>
        <w:t xml:space="preserve">Прибыль выполняет две важнейшие </w:t>
      </w:r>
      <w:r w:rsidRPr="00E54395">
        <w:rPr>
          <w:rFonts w:ascii="Times New Roman" w:eastAsia="Times New Roman" w:hAnsi="Times New Roman" w:cs="Times New Roman"/>
          <w:b/>
          <w:bCs/>
          <w:lang w:eastAsia="ru-RU"/>
        </w:rPr>
        <w:t>функции: 1)</w:t>
      </w:r>
      <w:r w:rsidRPr="00E54395">
        <w:rPr>
          <w:rFonts w:ascii="Times New Roman" w:eastAsia="Times New Roman" w:hAnsi="Times New Roman" w:cs="Times New Roman"/>
          <w:lang w:eastAsia="ru-RU"/>
        </w:rPr>
        <w:t xml:space="preserve"> характеризует конечные финансовые результаты деятельности предприятия, размер его денежных накоплений; 2) является главным источником финансирования затрат на производственное и социальное развитие предприятия (налог на прибыль — важнейший элемент доходов государственного бюджета).</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lang w:eastAsia="ru-RU"/>
        </w:rPr>
        <w:t xml:space="preserve">Основной принцип деятельности предприятия (фирмы) состоит в стремлении </w:t>
      </w:r>
      <w:r w:rsidRPr="00E54395">
        <w:rPr>
          <w:rFonts w:ascii="Times New Roman" w:eastAsia="Times New Roman" w:hAnsi="Times New Roman" w:cs="Times New Roman"/>
          <w:b/>
          <w:bCs/>
          <w:lang w:eastAsia="ru-RU"/>
        </w:rPr>
        <w:t>к</w:t>
      </w:r>
      <w:r w:rsidRPr="00E54395">
        <w:rPr>
          <w:rFonts w:ascii="Times New Roman" w:eastAsia="Times New Roman" w:hAnsi="Times New Roman" w:cs="Times New Roman"/>
          <w:lang w:eastAsia="ru-RU"/>
        </w:rPr>
        <w:t xml:space="preserve"> максимизации прибыли. По этой причине </w:t>
      </w:r>
      <w:r w:rsidRPr="00E54395">
        <w:rPr>
          <w:rFonts w:ascii="Times New Roman" w:eastAsia="Times New Roman" w:hAnsi="Times New Roman" w:cs="Times New Roman"/>
          <w:b/>
          <w:bCs/>
          <w:lang w:eastAsia="ru-RU"/>
        </w:rPr>
        <w:t>прибыль выступает основным показателем эффективности производства</w:t>
      </w:r>
      <w:r w:rsidRPr="00E54395">
        <w:rPr>
          <w:rFonts w:ascii="Times New Roman" w:eastAsia="Times New Roman" w:hAnsi="Times New Roman" w:cs="Times New Roman"/>
          <w:lang w:eastAsia="ru-RU"/>
        </w:rPr>
        <w:t>.</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lang w:eastAsia="ru-RU"/>
        </w:rPr>
        <w:t xml:space="preserve">С развитием рыночных отношений происходит расширение традиционного понимания прибыли, сводившегося к разнице между доходами и издержками. Это соответствовало «бухгалтерскому» определению прибыли. С переходом к рынку, кроме </w:t>
      </w:r>
      <w:proofErr w:type="gramStart"/>
      <w:r w:rsidRPr="00E54395">
        <w:rPr>
          <w:rFonts w:ascii="Times New Roman" w:eastAsia="Times New Roman" w:hAnsi="Times New Roman" w:cs="Times New Roman"/>
          <w:lang w:eastAsia="ru-RU"/>
        </w:rPr>
        <w:t>бухгалтерской</w:t>
      </w:r>
      <w:proofErr w:type="gramEnd"/>
      <w:r w:rsidRPr="00E54395">
        <w:rPr>
          <w:rFonts w:ascii="Times New Roman" w:eastAsia="Times New Roman" w:hAnsi="Times New Roman" w:cs="Times New Roman"/>
          <w:lang w:eastAsia="ru-RU"/>
        </w:rPr>
        <w:t>, определяют и «экономическую» прибыль. В бухгалтерских расчетах прибыль представляет часть доходов, остающихся после возмещения текущих затрат и процентов по краткосрочным кредитам банков в самом общем виде можно записать так:</w:t>
      </w:r>
    </w:p>
    <w:p w:rsidR="00E54395" w:rsidRPr="00E54395" w:rsidRDefault="00E54395" w:rsidP="00E54395">
      <w:pPr>
        <w:spacing w:after="0" w:line="240" w:lineRule="auto"/>
        <w:jc w:val="both"/>
        <w:rPr>
          <w:rFonts w:ascii="Times New Roman" w:eastAsia="Times New Roman" w:hAnsi="Times New Roman" w:cs="Times New Roman"/>
          <w:lang w:eastAsia="ru-RU"/>
        </w:rPr>
      </w:pPr>
      <w:proofErr w:type="gramStart"/>
      <w:r w:rsidRPr="00E54395">
        <w:rPr>
          <w:rFonts w:ascii="Times New Roman" w:eastAsia="Times New Roman" w:hAnsi="Times New Roman" w:cs="Times New Roman"/>
          <w:lang w:eastAsia="ru-RU"/>
        </w:rPr>
        <w:t>П</w:t>
      </w:r>
      <w:proofErr w:type="gramEnd"/>
      <w:r w:rsidRPr="00E54395">
        <w:rPr>
          <w:rFonts w:ascii="Times New Roman" w:eastAsia="Times New Roman" w:hAnsi="Times New Roman" w:cs="Times New Roman"/>
          <w:lang w:eastAsia="ru-RU"/>
        </w:rPr>
        <w:t xml:space="preserve"> = Д - И, где</w:t>
      </w:r>
    </w:p>
    <w:p w:rsidR="00E54395" w:rsidRPr="00E54395" w:rsidRDefault="00E54395" w:rsidP="00E54395">
      <w:pPr>
        <w:spacing w:after="0" w:line="240" w:lineRule="auto"/>
        <w:jc w:val="both"/>
        <w:rPr>
          <w:rFonts w:ascii="Times New Roman" w:eastAsia="Times New Roman" w:hAnsi="Times New Roman" w:cs="Times New Roman"/>
          <w:lang w:eastAsia="ru-RU"/>
        </w:rPr>
      </w:pPr>
      <w:proofErr w:type="gramStart"/>
      <w:r w:rsidRPr="00E54395">
        <w:rPr>
          <w:rFonts w:ascii="Times New Roman" w:eastAsia="Times New Roman" w:hAnsi="Times New Roman" w:cs="Times New Roman"/>
          <w:lang w:eastAsia="ru-RU"/>
        </w:rPr>
        <w:t>П</w:t>
      </w:r>
      <w:proofErr w:type="gramEnd"/>
      <w:r w:rsidRPr="00E54395">
        <w:rPr>
          <w:rFonts w:ascii="Times New Roman" w:eastAsia="Times New Roman" w:hAnsi="Times New Roman" w:cs="Times New Roman"/>
          <w:lang w:eastAsia="ru-RU"/>
        </w:rPr>
        <w:t xml:space="preserve"> — прибыль, Д — доходы, И — издержки производства. </w:t>
      </w:r>
      <w:r w:rsidRPr="00E54395">
        <w:rPr>
          <w:rFonts w:ascii="Times New Roman" w:eastAsia="Times New Roman" w:hAnsi="Times New Roman" w:cs="Times New Roman"/>
          <w:b/>
          <w:bCs/>
          <w:lang w:eastAsia="ru-RU"/>
        </w:rPr>
        <w:t>Доходы</w:t>
      </w:r>
      <w:r w:rsidRPr="00E54395">
        <w:rPr>
          <w:rFonts w:ascii="Times New Roman" w:eastAsia="Times New Roman" w:hAnsi="Times New Roman" w:cs="Times New Roman"/>
          <w:lang w:eastAsia="ru-RU"/>
        </w:rPr>
        <w:t xml:space="preserve"> — важнейший экономический показатель работы предприятий (фирм), отражающий их финансовые поступления от всех видов деятельности, конечным результатом которой выступает произведенная и реализованная продукция (оказанные услуги, выполненные работы), оплаченные заказчиком.</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lang w:eastAsia="ru-RU"/>
        </w:rPr>
        <w:t>Соответственно видам издержек фирмы подразделяются и доходы</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lang w:eastAsia="ru-RU"/>
        </w:rPr>
        <w:t>Общий доход — TR (</w:t>
      </w:r>
      <w:proofErr w:type="spellStart"/>
      <w:r w:rsidRPr="00E54395">
        <w:rPr>
          <w:rFonts w:ascii="Times New Roman" w:eastAsia="Times New Roman" w:hAnsi="Times New Roman" w:cs="Times New Roman"/>
          <w:lang w:eastAsia="ru-RU"/>
        </w:rPr>
        <w:t>total</w:t>
      </w:r>
      <w:proofErr w:type="spellEnd"/>
      <w:r w:rsidRPr="00E54395">
        <w:rPr>
          <w:rFonts w:ascii="Times New Roman" w:eastAsia="Times New Roman" w:hAnsi="Times New Roman" w:cs="Times New Roman"/>
          <w:lang w:eastAsia="ru-RU"/>
        </w:rPr>
        <w:t xml:space="preserve"> </w:t>
      </w:r>
      <w:proofErr w:type="spellStart"/>
      <w:r w:rsidRPr="00E54395">
        <w:rPr>
          <w:rFonts w:ascii="Times New Roman" w:eastAsia="Times New Roman" w:hAnsi="Times New Roman" w:cs="Times New Roman"/>
          <w:lang w:eastAsia="ru-RU"/>
        </w:rPr>
        <w:t>revenue</w:t>
      </w:r>
      <w:proofErr w:type="spellEnd"/>
      <w:r w:rsidRPr="00E54395">
        <w:rPr>
          <w:rFonts w:ascii="Times New Roman" w:eastAsia="Times New Roman" w:hAnsi="Times New Roman" w:cs="Times New Roman"/>
          <w:lang w:eastAsia="ru-RU"/>
        </w:rPr>
        <w:t>) — это денежная сумма, получаемая от продажи определенного количества товара (выручки). Он равен цене товара, умноженной на это количество товара:</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lang w:eastAsia="ru-RU"/>
        </w:rPr>
        <w:t xml:space="preserve">TR = Q </w:t>
      </w:r>
      <w:proofErr w:type="spellStart"/>
      <w:r w:rsidRPr="00E54395">
        <w:rPr>
          <w:rFonts w:ascii="Times New Roman" w:eastAsia="Times New Roman" w:hAnsi="Times New Roman" w:cs="Times New Roman"/>
          <w:lang w:eastAsia="ru-RU"/>
        </w:rPr>
        <w:t>х</w:t>
      </w:r>
      <w:proofErr w:type="spellEnd"/>
      <w:r w:rsidRPr="00E54395">
        <w:rPr>
          <w:rFonts w:ascii="Times New Roman" w:eastAsia="Times New Roman" w:hAnsi="Times New Roman" w:cs="Times New Roman"/>
          <w:lang w:eastAsia="ru-RU"/>
        </w:rPr>
        <w:t xml:space="preserve"> </w:t>
      </w:r>
      <w:proofErr w:type="gramStart"/>
      <w:r w:rsidRPr="00E54395">
        <w:rPr>
          <w:rFonts w:ascii="Times New Roman" w:eastAsia="Times New Roman" w:hAnsi="Times New Roman" w:cs="Times New Roman"/>
          <w:lang w:eastAsia="ru-RU"/>
        </w:rPr>
        <w:t>Р</w:t>
      </w:r>
      <w:proofErr w:type="gramEnd"/>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b/>
          <w:bCs/>
          <w:lang w:eastAsia="ru-RU"/>
        </w:rPr>
        <w:t>Средний доход—</w:t>
      </w:r>
      <w:r w:rsidRPr="00E54395">
        <w:rPr>
          <w:rFonts w:ascii="Times New Roman" w:eastAsia="Times New Roman" w:hAnsi="Times New Roman" w:cs="Times New Roman"/>
          <w:lang w:eastAsia="ru-RU"/>
        </w:rPr>
        <w:t xml:space="preserve"> AR (</w:t>
      </w:r>
      <w:proofErr w:type="spellStart"/>
      <w:r w:rsidRPr="00E54395">
        <w:rPr>
          <w:rFonts w:ascii="Times New Roman" w:eastAsia="Times New Roman" w:hAnsi="Times New Roman" w:cs="Times New Roman"/>
          <w:lang w:eastAsia="ru-RU"/>
        </w:rPr>
        <w:t>average</w:t>
      </w:r>
      <w:proofErr w:type="spellEnd"/>
      <w:r w:rsidRPr="00E54395">
        <w:rPr>
          <w:rFonts w:ascii="Times New Roman" w:eastAsia="Times New Roman" w:hAnsi="Times New Roman" w:cs="Times New Roman"/>
          <w:lang w:eastAsia="ru-RU"/>
        </w:rPr>
        <w:t xml:space="preserve"> </w:t>
      </w:r>
      <w:proofErr w:type="spellStart"/>
      <w:r w:rsidRPr="00E54395">
        <w:rPr>
          <w:rFonts w:ascii="Times New Roman" w:eastAsia="Times New Roman" w:hAnsi="Times New Roman" w:cs="Times New Roman"/>
          <w:lang w:eastAsia="ru-RU"/>
        </w:rPr>
        <w:t>revenue</w:t>
      </w:r>
      <w:proofErr w:type="spellEnd"/>
      <w:r w:rsidRPr="00E54395">
        <w:rPr>
          <w:rFonts w:ascii="Times New Roman" w:eastAsia="Times New Roman" w:hAnsi="Times New Roman" w:cs="Times New Roman"/>
          <w:lang w:eastAsia="ru-RU"/>
        </w:rPr>
        <w:t>)— равен общему доходу, деленному на количество единиц продукции:</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lang w:eastAsia="ru-RU"/>
        </w:rPr>
        <w:t>AR=TR/Q</w:t>
      </w:r>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b/>
          <w:bCs/>
          <w:lang w:eastAsia="ru-RU"/>
        </w:rPr>
        <w:t>Предельный доход</w:t>
      </w:r>
      <w:r w:rsidRPr="00E54395">
        <w:rPr>
          <w:rFonts w:ascii="Times New Roman" w:eastAsia="Times New Roman" w:hAnsi="Times New Roman" w:cs="Times New Roman"/>
          <w:lang w:eastAsia="ru-RU"/>
        </w:rPr>
        <w:t xml:space="preserve"> — MR (</w:t>
      </w:r>
      <w:proofErr w:type="spellStart"/>
      <w:r w:rsidRPr="00E54395">
        <w:rPr>
          <w:rFonts w:ascii="Times New Roman" w:eastAsia="Times New Roman" w:hAnsi="Times New Roman" w:cs="Times New Roman"/>
          <w:lang w:eastAsia="ru-RU"/>
        </w:rPr>
        <w:t>marginal</w:t>
      </w:r>
      <w:proofErr w:type="spellEnd"/>
      <w:r w:rsidRPr="00E54395">
        <w:rPr>
          <w:rFonts w:ascii="Times New Roman" w:eastAsia="Times New Roman" w:hAnsi="Times New Roman" w:cs="Times New Roman"/>
          <w:lang w:eastAsia="ru-RU"/>
        </w:rPr>
        <w:t xml:space="preserve"> </w:t>
      </w:r>
      <w:proofErr w:type="spellStart"/>
      <w:r w:rsidRPr="00E54395">
        <w:rPr>
          <w:rFonts w:ascii="Times New Roman" w:eastAsia="Times New Roman" w:hAnsi="Times New Roman" w:cs="Times New Roman"/>
          <w:lang w:eastAsia="ru-RU"/>
        </w:rPr>
        <w:t>revenue</w:t>
      </w:r>
      <w:proofErr w:type="spellEnd"/>
      <w:r w:rsidRPr="00E54395">
        <w:rPr>
          <w:rFonts w:ascii="Times New Roman" w:eastAsia="Times New Roman" w:hAnsi="Times New Roman" w:cs="Times New Roman"/>
          <w:lang w:eastAsia="ru-RU"/>
        </w:rPr>
        <w:t>)—это приращение общего дохода за счет бесконечно малого увеличения количества произведенной и проданной продукции (приращение общего дохода при увеличении продаж на единицу продукции): /\Q</w:t>
      </w:r>
    </w:p>
    <w:p w:rsidR="00E54395" w:rsidRPr="00E54395" w:rsidRDefault="00E54395" w:rsidP="00E54395">
      <w:pPr>
        <w:spacing w:after="0" w:line="240" w:lineRule="auto"/>
        <w:jc w:val="both"/>
        <w:rPr>
          <w:ins w:id="1" w:author="Unknown"/>
          <w:rFonts w:ascii="Times New Roman" w:eastAsia="Times New Roman" w:hAnsi="Times New Roman" w:cs="Times New Roman"/>
          <w:lang w:eastAsia="ru-RU"/>
        </w:rPr>
      </w:pPr>
      <w:ins w:id="2" w:author="Unknown">
        <w:r w:rsidRPr="00E54395">
          <w:rPr>
            <w:rFonts w:ascii="Times New Roman" w:eastAsia="Times New Roman" w:hAnsi="Times New Roman" w:cs="Times New Roman"/>
            <w:lang w:eastAsia="ru-RU"/>
          </w:rPr>
          <w:t>Предельный доход позволяет оценить возможность окупаемости каждой дополнительной единицы выпускаемой продукции. И в сочетании с показателем предельных издержек служит стоимостным ориентиром возможностей расширения предприятия.</w:t>
        </w:r>
      </w:ins>
    </w:p>
    <w:p w:rsidR="00E54395" w:rsidRPr="00E54395" w:rsidRDefault="00E54395" w:rsidP="00E54395">
      <w:pPr>
        <w:spacing w:after="0" w:line="240" w:lineRule="auto"/>
        <w:jc w:val="both"/>
        <w:rPr>
          <w:ins w:id="3" w:author="Unknown"/>
          <w:rFonts w:ascii="Times New Roman" w:eastAsia="Times New Roman" w:hAnsi="Times New Roman" w:cs="Times New Roman"/>
          <w:lang w:eastAsia="ru-RU"/>
        </w:rPr>
      </w:pPr>
      <w:ins w:id="4" w:author="Unknown">
        <w:r w:rsidRPr="00E54395">
          <w:rPr>
            <w:rFonts w:ascii="Times New Roman" w:eastAsia="Times New Roman" w:hAnsi="Times New Roman" w:cs="Times New Roman"/>
            <w:lang w:eastAsia="ru-RU"/>
          </w:rPr>
          <w:t>Когда фирма получает «нулевую экономическую прибыль», она покрывает свои издержки. Существует и понятие «нормальная прибыль» — это прибыль, от которой владельцы фирмы отказываются, используя свои собственные ресурсы в своей фирме, но которую они могли бы получить, вложив свои ресурсы в иное дело. «Нормальная прибыль» представляет альтернативную стоимость использования поставляемых собственниками фирмы ресурсов.</w:t>
        </w:r>
      </w:ins>
    </w:p>
    <w:p w:rsidR="00E54395" w:rsidRPr="00E54395" w:rsidRDefault="00E54395" w:rsidP="00E54395">
      <w:pPr>
        <w:spacing w:after="0" w:line="240" w:lineRule="auto"/>
        <w:jc w:val="both"/>
        <w:rPr>
          <w:rFonts w:ascii="Times New Roman" w:eastAsia="Times New Roman" w:hAnsi="Times New Roman" w:cs="Times New Roman"/>
          <w:lang w:eastAsia="ru-RU"/>
        </w:rPr>
      </w:pPr>
      <w:r w:rsidRPr="00E54395">
        <w:rPr>
          <w:rFonts w:ascii="Times New Roman" w:eastAsia="Times New Roman" w:hAnsi="Times New Roman" w:cs="Times New Roman"/>
          <w:b/>
          <w:bCs/>
          <w:lang w:eastAsia="ru-RU"/>
        </w:rPr>
        <w:t>Максимальная прибыль</w:t>
      </w:r>
      <w:r w:rsidRPr="00E54395">
        <w:rPr>
          <w:rFonts w:ascii="Times New Roman" w:eastAsia="Times New Roman" w:hAnsi="Times New Roman" w:cs="Times New Roman"/>
          <w:lang w:eastAsia="ru-RU"/>
        </w:rPr>
        <w:t xml:space="preserve"> достигается во взаимодействии внутренних и внешних факторов деятельности фирмы. Основное требование максимизации прибыли — прибыльность каждой единицы выпуска. Фирма стремится максимизировать </w:t>
      </w:r>
      <w:proofErr w:type="spellStart"/>
      <w:proofErr w:type="gramStart"/>
      <w:r w:rsidRPr="00E54395">
        <w:rPr>
          <w:rFonts w:ascii="Times New Roman" w:eastAsia="Times New Roman" w:hAnsi="Times New Roman" w:cs="Times New Roman"/>
          <w:lang w:eastAsia="ru-RU"/>
        </w:rPr>
        <w:t>раз-ность</w:t>
      </w:r>
      <w:proofErr w:type="spellEnd"/>
      <w:proofErr w:type="gramEnd"/>
      <w:r w:rsidRPr="00E54395">
        <w:rPr>
          <w:rFonts w:ascii="Times New Roman" w:eastAsia="Times New Roman" w:hAnsi="Times New Roman" w:cs="Times New Roman"/>
          <w:lang w:eastAsia="ru-RU"/>
        </w:rPr>
        <w:t xml:space="preserve"> между общим доходом и общими издержками. Производство каждой дополнительной единицы продукции увеличивает объем на величину предельных издержек, но одновременно повышается и общий доход — на величину предельного дохода. Пока предельный доход больше предельных издержек, прибыль в целом повышается, ее предельная максимизация еще не </w:t>
      </w:r>
      <w:proofErr w:type="gramStart"/>
      <w:r w:rsidRPr="00E54395">
        <w:rPr>
          <w:rFonts w:ascii="Times New Roman" w:eastAsia="Times New Roman" w:hAnsi="Times New Roman" w:cs="Times New Roman"/>
          <w:lang w:eastAsia="ru-RU"/>
        </w:rPr>
        <w:t>достигнута</w:t>
      </w:r>
      <w:proofErr w:type="gramEnd"/>
      <w:r w:rsidRPr="00E54395">
        <w:rPr>
          <w:rFonts w:ascii="Times New Roman" w:eastAsia="Times New Roman" w:hAnsi="Times New Roman" w:cs="Times New Roman"/>
          <w:lang w:eastAsia="ru-RU"/>
        </w:rPr>
        <w:t xml:space="preserve"> и фирма может увеличивать объем производства. Как только предельные издержки оказываются выше предельного дохода, рост общей прибыли </w:t>
      </w:r>
      <w:proofErr w:type="gramStart"/>
      <w:r w:rsidRPr="00E54395">
        <w:rPr>
          <w:rFonts w:ascii="Times New Roman" w:eastAsia="Times New Roman" w:hAnsi="Times New Roman" w:cs="Times New Roman"/>
          <w:lang w:eastAsia="ru-RU"/>
        </w:rPr>
        <w:t>замедляется</w:t>
      </w:r>
      <w:proofErr w:type="gramEnd"/>
      <w:r w:rsidRPr="00E54395">
        <w:rPr>
          <w:rFonts w:ascii="Times New Roman" w:eastAsia="Times New Roman" w:hAnsi="Times New Roman" w:cs="Times New Roman"/>
          <w:lang w:eastAsia="ru-RU"/>
        </w:rPr>
        <w:t xml:space="preserve"> и увеличение выпуска становится убыточным. Следовательно, величина прибыли достигает максимума при таком выпуске продукции, при котором предельный доход равен предельным издержкам.</w:t>
      </w:r>
    </w:p>
    <w:p w:rsidR="00E54395" w:rsidRPr="00E54395" w:rsidRDefault="00E54395" w:rsidP="00E54395">
      <w:pPr>
        <w:spacing w:after="0" w:line="240" w:lineRule="auto"/>
        <w:jc w:val="both"/>
        <w:rPr>
          <w:ins w:id="5" w:author="Unknown"/>
          <w:rFonts w:ascii="Arial" w:eastAsia="Times New Roman" w:hAnsi="Arial" w:cs="Arial"/>
          <w:sz w:val="24"/>
          <w:szCs w:val="24"/>
          <w:lang w:eastAsia="ru-RU"/>
        </w:rPr>
      </w:pPr>
      <w:ins w:id="6" w:author="Unknown">
        <w:r w:rsidRPr="00E54395">
          <w:rPr>
            <w:rFonts w:ascii="Times New Roman" w:eastAsia="Times New Roman" w:hAnsi="Times New Roman" w:cs="Times New Roman"/>
            <w:lang w:eastAsia="ru-RU"/>
          </w:rPr>
          <w:t>Таким образом, фирма, принимая решение о росте производства продукции, может руководствоваться простым правилом: ей следует увеличивать производство до уровня, на котором предельный доход становится равным предельным издержкам.</w:t>
        </w:r>
      </w:ins>
    </w:p>
    <w:p w:rsidR="00A9482E" w:rsidRDefault="00E54395" w:rsidP="00116835">
      <w:pPr>
        <w:pStyle w:val="ac"/>
        <w:rPr>
          <w:rFonts w:ascii="Times New Roman" w:hAnsi="Times New Roman" w:cs="Times New Roman"/>
          <w:b/>
          <w:sz w:val="28"/>
          <w:u w:val="single"/>
        </w:rPr>
      </w:pPr>
      <w:r>
        <w:rPr>
          <w:rFonts w:ascii="Times New Roman" w:hAnsi="Times New Roman" w:cs="Times New Roman"/>
          <w:b/>
          <w:sz w:val="28"/>
          <w:u w:val="single"/>
        </w:rPr>
        <w:t>15. Показатели эффективности функционирования предприятия</w:t>
      </w:r>
    </w:p>
    <w:p w:rsidR="00E54395" w:rsidRDefault="0001662A" w:rsidP="0001662A">
      <w:pPr>
        <w:pStyle w:val="ac"/>
        <w:tabs>
          <w:tab w:val="left" w:pos="142"/>
        </w:tabs>
        <w:ind w:left="284"/>
        <w:rPr>
          <w:rFonts w:ascii="Times New Roman" w:hAnsi="Times New Roman" w:cs="Times New Roman"/>
          <w:bCs/>
        </w:rPr>
      </w:pPr>
      <w:r w:rsidRPr="0001662A">
        <w:rPr>
          <w:rFonts w:ascii="Times New Roman" w:hAnsi="Times New Roman" w:cs="Times New Roman"/>
          <w:bCs/>
        </w:rPr>
        <w:lastRenderedPageBreak/>
        <w:t>Эффективность производства в широком понимании это соотношение результатов и затрат.</w:t>
      </w:r>
      <w:r>
        <w:rPr>
          <w:rFonts w:ascii="Times New Roman" w:hAnsi="Times New Roman" w:cs="Times New Roman"/>
          <w:bCs/>
        </w:rPr>
        <w:t xml:space="preserve"> </w:t>
      </w:r>
      <w:r w:rsidRPr="0001662A">
        <w:rPr>
          <w:rFonts w:ascii="Times New Roman" w:hAnsi="Times New Roman" w:cs="Times New Roman"/>
          <w:bCs/>
        </w:rPr>
        <w:t>Направления повышения доходности и рентабельности предприятий.</w:t>
      </w:r>
      <w:r w:rsidRPr="0001662A">
        <w:rPr>
          <w:rFonts w:ascii="Times New Roman" w:hAnsi="Times New Roman" w:cs="Times New Roman"/>
          <w:bCs/>
        </w:rPr>
        <w:br/>
        <w:t>Эффективность использования сре</w:t>
      </w:r>
      <w:proofErr w:type="gramStart"/>
      <w:r w:rsidRPr="0001662A">
        <w:rPr>
          <w:rFonts w:ascii="Times New Roman" w:hAnsi="Times New Roman" w:cs="Times New Roman"/>
          <w:bCs/>
        </w:rPr>
        <w:t>дств пр</w:t>
      </w:r>
      <w:proofErr w:type="gramEnd"/>
      <w:r w:rsidRPr="0001662A">
        <w:rPr>
          <w:rFonts w:ascii="Times New Roman" w:hAnsi="Times New Roman" w:cs="Times New Roman"/>
          <w:bCs/>
        </w:rPr>
        <w:t>оизводства характеризует фондоотдача – выпуск продукции на единицу основных производственных фондов.</w:t>
      </w:r>
      <w:r w:rsidRPr="0001662A">
        <w:rPr>
          <w:rFonts w:ascii="Times New Roman" w:hAnsi="Times New Roman" w:cs="Times New Roman"/>
          <w:bCs/>
        </w:rPr>
        <w:br/>
        <w:t>Затраты сырья, материалов, топлива на единицу продукции выражаются показателем материалоемкости продукции. Он показывает реальную величину затрат предметов труда. Если предприятие смогло приобрести производственные элементы по ценам ниже рыночных, то это для предприятия экономия средств, а не самих элементов и не сказываете» на масштабах производства.</w:t>
      </w:r>
      <w:r w:rsidRPr="0001662A">
        <w:rPr>
          <w:rFonts w:ascii="Times New Roman" w:hAnsi="Times New Roman" w:cs="Times New Roman"/>
          <w:bCs/>
        </w:rPr>
        <w:br/>
        <w:t>Производство материальных благ и предоставления услуг связанно использованием сырьевых, топливно-энергетических, трудовых ресурсов, а также машин, оборудование. Эти ресурсы учитываются в денежной форме. Выраженные в денежной форме затраты ресурсов на осуществление предпринимательской деятельности называют затратами производства.</w:t>
      </w:r>
      <w:r w:rsidRPr="0001662A">
        <w:rPr>
          <w:rFonts w:ascii="Times New Roman" w:hAnsi="Times New Roman" w:cs="Times New Roman"/>
          <w:bCs/>
        </w:rPr>
        <w:br/>
        <w:t xml:space="preserve">При любой формы предпринимательской деятельности, ориентированной на получение прибыли, последний будет тем больший при заданном объеме производства, чем меньшие затраты производства. Таким образом, затраты производства тесно связанные с прибылью. Следует отметить, что в экономической литературе нет единства </w:t>
      </w:r>
      <w:proofErr w:type="gramStart"/>
      <w:r w:rsidRPr="0001662A">
        <w:rPr>
          <w:rFonts w:ascii="Times New Roman" w:hAnsi="Times New Roman" w:cs="Times New Roman"/>
          <w:bCs/>
        </w:rPr>
        <w:t>в</w:t>
      </w:r>
      <w:proofErr w:type="gramEnd"/>
      <w:r w:rsidRPr="0001662A">
        <w:rPr>
          <w:rFonts w:ascii="Times New Roman" w:hAnsi="Times New Roman" w:cs="Times New Roman"/>
          <w:bCs/>
        </w:rPr>
        <w:t xml:space="preserve"> взглядах при выяснении сущности затрат производства и прибыли.</w:t>
      </w:r>
      <w:r w:rsidRPr="0001662A">
        <w:rPr>
          <w:rFonts w:ascii="Times New Roman" w:hAnsi="Times New Roman" w:cs="Times New Roman"/>
          <w:bCs/>
        </w:rPr>
        <w:br/>
        <w:t>Классическая, в особенности марксистская, экономическая теория источником общественного богатства считают работу, то есть стоит на основах трудовой теории стоимости. Получается, что затраты производства представляют собой затраты живого и овеществленного труда, выраженные в денежной форме. К. Маркс обосновал наличие двух видов затрат производства: общественные затраты и затраты производственных единиц (предприятии). Между ними есть количественные и качественные отличия.</w:t>
      </w:r>
      <w:r w:rsidRPr="0001662A">
        <w:rPr>
          <w:rFonts w:ascii="Times New Roman" w:hAnsi="Times New Roman" w:cs="Times New Roman"/>
          <w:bCs/>
        </w:rPr>
        <w:br/>
        <w:t xml:space="preserve">Общественные затраты определяются затратами общественной работы </w:t>
      </w:r>
      <w:proofErr w:type="spellStart"/>
      <w:r w:rsidRPr="0001662A">
        <w:rPr>
          <w:rFonts w:ascii="Times New Roman" w:hAnsi="Times New Roman" w:cs="Times New Roman"/>
          <w:bCs/>
        </w:rPr>
        <w:t>н</w:t>
      </w:r>
      <w:proofErr w:type="spellEnd"/>
      <w:r w:rsidRPr="0001662A">
        <w:rPr>
          <w:rFonts w:ascii="Times New Roman" w:hAnsi="Times New Roman" w:cs="Times New Roman"/>
          <w:bCs/>
        </w:rPr>
        <w:t xml:space="preserve"> составляют стоимость продукта для общества. Затраты товаропроизводителя, или капиталиста, определяются затратами капитала на привлечение ресурсом</w:t>
      </w:r>
      <w:proofErr w:type="gramStart"/>
      <w:r w:rsidRPr="0001662A">
        <w:rPr>
          <w:rFonts w:ascii="Times New Roman" w:hAnsi="Times New Roman" w:cs="Times New Roman"/>
          <w:bCs/>
        </w:rPr>
        <w:t>.</w:t>
      </w:r>
      <w:proofErr w:type="gramEnd"/>
      <w:r w:rsidRPr="0001662A">
        <w:rPr>
          <w:rFonts w:ascii="Times New Roman" w:hAnsi="Times New Roman" w:cs="Times New Roman"/>
          <w:bCs/>
        </w:rPr>
        <w:br/>
      </w:r>
      <w:proofErr w:type="gramStart"/>
      <w:r w:rsidRPr="0001662A">
        <w:rPr>
          <w:rFonts w:ascii="Times New Roman" w:hAnsi="Times New Roman" w:cs="Times New Roman"/>
          <w:bCs/>
        </w:rPr>
        <w:t>т</w:t>
      </w:r>
      <w:proofErr w:type="gramEnd"/>
      <w:r w:rsidRPr="0001662A">
        <w:rPr>
          <w:rFonts w:ascii="Times New Roman" w:hAnsi="Times New Roman" w:cs="Times New Roman"/>
          <w:bCs/>
        </w:rPr>
        <w:t xml:space="preserve">рудовых и материальных, для создания продукта или услуги по целью получения прибыли. По Марксу, “то, чего стоит товар капиталистам, измеряется затратами капитала, и то, чего товар действительно стоит, </w:t>
      </w:r>
      <w:proofErr w:type="gramStart"/>
      <w:r w:rsidRPr="0001662A">
        <w:rPr>
          <w:rFonts w:ascii="Times New Roman" w:hAnsi="Times New Roman" w:cs="Times New Roman"/>
          <w:bCs/>
        </w:rPr>
        <w:t>-з</w:t>
      </w:r>
      <w:proofErr w:type="gramEnd"/>
      <w:r w:rsidRPr="0001662A">
        <w:rPr>
          <w:rFonts w:ascii="Times New Roman" w:hAnsi="Times New Roman" w:cs="Times New Roman"/>
          <w:bCs/>
        </w:rPr>
        <w:t xml:space="preserve">атратами труда” [Маркс К. Капитал. Т. 3 // Маркс </w:t>
      </w:r>
      <w:proofErr w:type="gramStart"/>
      <w:r w:rsidRPr="0001662A">
        <w:rPr>
          <w:rFonts w:ascii="Times New Roman" w:hAnsi="Times New Roman" w:cs="Times New Roman"/>
          <w:bCs/>
        </w:rPr>
        <w:t>К</w:t>
      </w:r>
      <w:proofErr w:type="gramEnd"/>
      <w:r w:rsidRPr="0001662A">
        <w:rPr>
          <w:rFonts w:ascii="Times New Roman" w:hAnsi="Times New Roman" w:cs="Times New Roman"/>
          <w:bCs/>
        </w:rPr>
        <w:t xml:space="preserve">, Энгельс Ф. Соч. 2-е изд. - Т. 25. - 4,1. - </w:t>
      </w:r>
      <w:proofErr w:type="gramStart"/>
      <w:r w:rsidRPr="0001662A">
        <w:rPr>
          <w:rFonts w:ascii="Times New Roman" w:hAnsi="Times New Roman" w:cs="Times New Roman"/>
          <w:bCs/>
        </w:rPr>
        <w:t>С.30].</w:t>
      </w:r>
      <w:proofErr w:type="gramEnd"/>
      <w:r w:rsidRPr="0001662A">
        <w:rPr>
          <w:rFonts w:ascii="Times New Roman" w:hAnsi="Times New Roman" w:cs="Times New Roman"/>
          <w:bCs/>
        </w:rPr>
        <w:t xml:space="preserve"> Затраты производства и их виды в </w:t>
      </w:r>
      <w:proofErr w:type="spellStart"/>
      <w:r w:rsidRPr="0001662A">
        <w:rPr>
          <w:rFonts w:ascii="Times New Roman" w:hAnsi="Times New Roman" w:cs="Times New Roman"/>
          <w:bCs/>
        </w:rPr>
        <w:t>трактовании</w:t>
      </w:r>
      <w:proofErr w:type="spellEnd"/>
      <w:r w:rsidRPr="0001662A">
        <w:rPr>
          <w:rFonts w:ascii="Times New Roman" w:hAnsi="Times New Roman" w:cs="Times New Roman"/>
          <w:bCs/>
        </w:rPr>
        <w:t xml:space="preserve"> </w:t>
      </w:r>
      <w:proofErr w:type="spellStart"/>
      <w:r w:rsidRPr="0001662A">
        <w:rPr>
          <w:rFonts w:ascii="Times New Roman" w:hAnsi="Times New Roman" w:cs="Times New Roman"/>
          <w:bCs/>
        </w:rPr>
        <w:t>неоклассиков</w:t>
      </w:r>
      <w:proofErr w:type="spellEnd"/>
      <w:r w:rsidRPr="0001662A">
        <w:rPr>
          <w:rFonts w:ascii="Times New Roman" w:hAnsi="Times New Roman" w:cs="Times New Roman"/>
          <w:bCs/>
        </w:rPr>
        <w:t xml:space="preserve"> заметно отличаются от классической экономической теории. Они выходят из факта ограниченности ресурсов и предположения о наиболее эффективных вариантах их использования в процессе производства определенного товара или услуги</w:t>
      </w:r>
    </w:p>
    <w:p w:rsidR="0001662A" w:rsidRDefault="000C5E3C" w:rsidP="000C5E3C">
      <w:pPr>
        <w:pStyle w:val="ac"/>
        <w:tabs>
          <w:tab w:val="left" w:pos="142"/>
        </w:tabs>
        <w:rPr>
          <w:rFonts w:ascii="Times New Roman" w:hAnsi="Times New Roman" w:cs="Times New Roman"/>
          <w:b/>
          <w:bCs/>
          <w:sz w:val="28"/>
          <w:u w:val="single"/>
        </w:rPr>
      </w:pPr>
      <w:r>
        <w:rPr>
          <w:rFonts w:ascii="Times New Roman" w:hAnsi="Times New Roman" w:cs="Times New Roman"/>
          <w:b/>
          <w:bCs/>
          <w:sz w:val="28"/>
          <w:u w:val="single"/>
        </w:rPr>
        <w:t xml:space="preserve">16. Полезность как фактор потребительского </w:t>
      </w:r>
      <w:r w:rsidR="004B0F0E">
        <w:rPr>
          <w:rFonts w:ascii="Times New Roman" w:hAnsi="Times New Roman" w:cs="Times New Roman"/>
          <w:b/>
          <w:bCs/>
          <w:sz w:val="28"/>
          <w:u w:val="single"/>
        </w:rPr>
        <w:t>выбора</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r w:rsidRPr="005F48FB">
        <w:rPr>
          <w:rFonts w:ascii="Times New Roman" w:eastAsia="Times New Roman" w:hAnsi="Times New Roman" w:cs="Times New Roman"/>
          <w:b/>
          <w:bCs/>
          <w:color w:val="000000"/>
          <w:lang w:eastAsia="ru-RU"/>
        </w:rPr>
        <w:t>ПОТРЕБИТЕЛЬСКИЙ ВЫБОР</w:t>
      </w:r>
      <w:r w:rsidRPr="005F48FB">
        <w:rPr>
          <w:rFonts w:ascii="Times New Roman" w:eastAsia="Times New Roman" w:hAnsi="Times New Roman" w:cs="Times New Roman"/>
          <w:color w:val="000000"/>
          <w:lang w:eastAsia="ru-RU"/>
        </w:rPr>
        <w:t xml:space="preserve"> — решение потребителя о приобретении или каком-либо способе потребления некоторого блага (товара или услуги). Многие экономисты не разделяют понятий П. в. и предпочтения, поскольку полагают, что фактическое решение потребителя однозначно выявляет и его предпочтение. Иначе говоря, что мы предпочитаем, то реально и выбираем, делая свои приобретения. Однако это неверно, напр., в условиях дефицита тех или иных товаров: потребительский выбор, вынужденный тем, что предпочитаемый товар невозможно купить, не выявляет истинного предпочтения.</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r w:rsidRPr="005F48FB">
        <w:rPr>
          <w:rFonts w:ascii="Times New Roman" w:eastAsia="Times New Roman" w:hAnsi="Times New Roman" w:cs="Times New Roman"/>
          <w:color w:val="000000"/>
          <w:lang w:eastAsia="ru-RU"/>
        </w:rPr>
        <w:t>Основу теории потребительского выбора составляет теория предельной полезности. Как считают западные экономисты, от полезности того или иного товара (услуги) для потребителя зависит поведение потребителя на рынке товаров (услуг).</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r w:rsidRPr="005F48FB">
        <w:rPr>
          <w:rFonts w:ascii="Times New Roman" w:eastAsia="Times New Roman" w:hAnsi="Times New Roman" w:cs="Times New Roman"/>
          <w:b/>
          <w:bCs/>
          <w:color w:val="000000"/>
          <w:lang w:eastAsia="ru-RU"/>
        </w:rPr>
        <w:t>Потребительское поведение</w:t>
      </w:r>
      <w:r w:rsidRPr="005F48FB">
        <w:rPr>
          <w:rFonts w:ascii="Times New Roman" w:eastAsia="Times New Roman" w:hAnsi="Times New Roman" w:cs="Times New Roman"/>
          <w:color w:val="000000"/>
          <w:lang w:eastAsia="ru-RU"/>
        </w:rPr>
        <w:t xml:space="preserve"> — процесс формирования спроса потребителей на разнообразные товары и услуги. Потребительское поведение отдельных покупателей формирует совокупный спрос, определяет объем производства товаров и услуг и их предложение на рынках.</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r w:rsidRPr="005F48FB">
        <w:rPr>
          <w:rFonts w:ascii="Times New Roman" w:eastAsia="Times New Roman" w:hAnsi="Times New Roman" w:cs="Times New Roman"/>
          <w:color w:val="000000"/>
          <w:lang w:eastAsia="ru-RU"/>
        </w:rPr>
        <w:t>Определяющими факторами потребительского поведения служат предпочтения потребителей, их доходы (бюджеты) и цены на товары (услуги).</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r w:rsidRPr="005F48FB">
        <w:rPr>
          <w:rFonts w:ascii="Times New Roman" w:eastAsia="Times New Roman" w:hAnsi="Times New Roman" w:cs="Times New Roman"/>
          <w:b/>
          <w:bCs/>
          <w:color w:val="000000"/>
          <w:lang w:eastAsia="ru-RU"/>
        </w:rPr>
        <w:t>Потребительское предпочтение</w:t>
      </w:r>
      <w:r w:rsidRPr="005F48FB">
        <w:rPr>
          <w:rFonts w:ascii="Times New Roman" w:eastAsia="Times New Roman" w:hAnsi="Times New Roman" w:cs="Times New Roman"/>
          <w:color w:val="000000"/>
          <w:lang w:eastAsia="ru-RU"/>
        </w:rPr>
        <w:t xml:space="preserve"> — процесс сравнения определенного ассортиментного набора потребительских товаров и услуг с точки зрения их полезности. При этом имеется в виду рациональное поведение каждого потребителя. Это означает, что каждый потребитель имеет индивидуальную шкалу предпочтений. Следуя ей, а также учитывая свой ограниченный доход (бюджет), он стремится достичь максимально возможной степени удовлетворения (полезности).</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proofErr w:type="spellStart"/>
      <w:r w:rsidRPr="005F48FB">
        <w:rPr>
          <w:rFonts w:ascii="Times New Roman" w:eastAsia="Times New Roman" w:hAnsi="Times New Roman" w:cs="Times New Roman"/>
          <w:color w:val="000000"/>
          <w:lang w:eastAsia="ru-RU"/>
        </w:rPr>
        <w:t>Ситуация</w:t>
      </w:r>
      <w:proofErr w:type="gramStart"/>
      <w:r w:rsidRPr="005F48FB">
        <w:rPr>
          <w:rFonts w:ascii="Times New Roman" w:eastAsia="Times New Roman" w:hAnsi="Times New Roman" w:cs="Times New Roman"/>
          <w:color w:val="000000"/>
          <w:lang w:eastAsia="ru-RU"/>
        </w:rPr>
        <w:t>,к</w:t>
      </w:r>
      <w:proofErr w:type="gramEnd"/>
      <w:r w:rsidRPr="005F48FB">
        <w:rPr>
          <w:rFonts w:ascii="Times New Roman" w:eastAsia="Times New Roman" w:hAnsi="Times New Roman" w:cs="Times New Roman"/>
          <w:color w:val="000000"/>
          <w:lang w:eastAsia="ru-RU"/>
        </w:rPr>
        <w:t>огда</w:t>
      </w:r>
      <w:proofErr w:type="spellEnd"/>
      <w:r w:rsidRPr="005F48FB">
        <w:rPr>
          <w:rFonts w:ascii="Times New Roman" w:eastAsia="Times New Roman" w:hAnsi="Times New Roman" w:cs="Times New Roman"/>
          <w:color w:val="000000"/>
          <w:lang w:eastAsia="ru-RU"/>
        </w:rPr>
        <w:t xml:space="preserve"> потребитель не может увеличить общую полезность, которую он может получить при определенном доходе, и расходует меньше денег на покупку одного блага и больше — на покупку другого, называется потребительским равновесием.</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proofErr w:type="spellStart"/>
      <w:r w:rsidRPr="005F48FB">
        <w:rPr>
          <w:rFonts w:ascii="Times New Roman" w:eastAsia="Times New Roman" w:hAnsi="Times New Roman" w:cs="Times New Roman"/>
          <w:b/>
          <w:bCs/>
          <w:color w:val="000000"/>
          <w:lang w:eastAsia="ru-RU"/>
        </w:rPr>
        <w:t>Полезностью</w:t>
      </w:r>
      <w:r w:rsidRPr="005F48FB">
        <w:rPr>
          <w:rFonts w:ascii="Times New Roman" w:eastAsia="Times New Roman" w:hAnsi="Times New Roman" w:cs="Times New Roman"/>
          <w:color w:val="000000"/>
          <w:lang w:eastAsia="ru-RU"/>
        </w:rPr>
        <w:t>называют</w:t>
      </w:r>
      <w:proofErr w:type="spellEnd"/>
      <w:r w:rsidRPr="005F48FB">
        <w:rPr>
          <w:rFonts w:ascii="Times New Roman" w:eastAsia="Times New Roman" w:hAnsi="Times New Roman" w:cs="Times New Roman"/>
          <w:color w:val="000000"/>
          <w:lang w:eastAsia="ru-RU"/>
        </w:rPr>
        <w:t xml:space="preserve"> удовлетворение, которое получают потребители от потребления того или иного товара (услуги).</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r w:rsidRPr="005F48FB">
        <w:rPr>
          <w:rFonts w:ascii="Times New Roman" w:eastAsia="Times New Roman" w:hAnsi="Times New Roman" w:cs="Times New Roman"/>
          <w:color w:val="000000"/>
          <w:lang w:eastAsia="ru-RU"/>
        </w:rPr>
        <w:t>Различают полезность общую и предельную.</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r w:rsidRPr="005F48FB">
        <w:rPr>
          <w:rFonts w:ascii="Times New Roman" w:eastAsia="Times New Roman" w:hAnsi="Times New Roman" w:cs="Times New Roman"/>
          <w:b/>
          <w:bCs/>
          <w:color w:val="000000"/>
          <w:lang w:eastAsia="ru-RU"/>
        </w:rPr>
        <w:t xml:space="preserve">Общая полезность </w:t>
      </w:r>
      <w:r w:rsidRPr="005F48FB">
        <w:rPr>
          <w:rFonts w:ascii="Times New Roman" w:eastAsia="Times New Roman" w:hAnsi="Times New Roman" w:cs="Times New Roman"/>
          <w:color w:val="000000"/>
          <w:lang w:eastAsia="ru-RU"/>
        </w:rPr>
        <w:t>— удовлетворение, связанное с потреблением определенного вида товара (услуги).</w:t>
      </w:r>
    </w:p>
    <w:p w:rsidR="005F48FB" w:rsidRPr="005F48FB" w:rsidRDefault="005F48FB" w:rsidP="005F48FB">
      <w:pPr>
        <w:spacing w:after="0" w:line="240" w:lineRule="auto"/>
        <w:ind w:left="284"/>
        <w:rPr>
          <w:rFonts w:ascii="Times New Roman" w:eastAsia="Times New Roman" w:hAnsi="Times New Roman" w:cs="Times New Roman"/>
          <w:color w:val="000000"/>
          <w:lang w:eastAsia="ru-RU"/>
        </w:rPr>
      </w:pPr>
      <w:r w:rsidRPr="005F48FB">
        <w:rPr>
          <w:rFonts w:ascii="Times New Roman" w:eastAsia="Times New Roman" w:hAnsi="Times New Roman" w:cs="Times New Roman"/>
          <w:b/>
          <w:bCs/>
          <w:color w:val="000000"/>
          <w:lang w:eastAsia="ru-RU"/>
        </w:rPr>
        <w:t>Предельная полезност</w:t>
      </w:r>
      <w:r w:rsidRPr="005F48FB">
        <w:rPr>
          <w:rFonts w:ascii="Times New Roman" w:eastAsia="Times New Roman" w:hAnsi="Times New Roman" w:cs="Times New Roman"/>
          <w:color w:val="000000"/>
          <w:lang w:eastAsia="ru-RU"/>
        </w:rPr>
        <w:t>ь — прирост общей полезности в результате приобретения дополнительной единицы определенного вида товара (услуги).</w:t>
      </w:r>
    </w:p>
    <w:p w:rsidR="005F48FB" w:rsidRPr="005F48FB" w:rsidRDefault="005F48FB" w:rsidP="005F48FB">
      <w:pPr>
        <w:spacing w:after="0" w:line="240" w:lineRule="auto"/>
        <w:ind w:left="284"/>
        <w:rPr>
          <w:rFonts w:ascii="Verdana" w:eastAsia="Times New Roman" w:hAnsi="Verdana" w:cs="Times New Roman"/>
          <w:color w:val="000000"/>
          <w:sz w:val="17"/>
          <w:szCs w:val="17"/>
          <w:lang w:eastAsia="ru-RU"/>
        </w:rPr>
      </w:pPr>
      <w:r w:rsidRPr="005F48FB">
        <w:rPr>
          <w:rFonts w:ascii="Times New Roman" w:eastAsia="Times New Roman" w:hAnsi="Times New Roman" w:cs="Times New Roman"/>
          <w:color w:val="000000"/>
          <w:lang w:eastAsia="ru-RU"/>
        </w:rPr>
        <w:t xml:space="preserve">Рациональность поведения потребителя заключается в том, что на свой денежный доход он будет стремиться приобрести такой набор товаров (услуг), который бы максимально удовлетворял его потребностям, предпочтениям и составлял бы для него наивысшую полезность. Это возможно при соблюдении правила (принципа) максимизации полезности. Суть его такова: приобретая набор товаров (услуг), каждый потребитель </w:t>
      </w:r>
      <w:r w:rsidRPr="005F48FB">
        <w:rPr>
          <w:rFonts w:ascii="Times New Roman" w:eastAsia="Times New Roman" w:hAnsi="Times New Roman" w:cs="Times New Roman"/>
          <w:color w:val="000000"/>
          <w:lang w:eastAsia="ru-RU"/>
        </w:rPr>
        <w:lastRenderedPageBreak/>
        <w:t>должен распределить свой денежный доход таким образом, чтобы полезность, полученная от последней денежной единицы, израсходованной на приобретение того или иного товара (услуги), была одинаковой. Математически этот принцип можно представить в виде универсального уравнения</w:t>
      </w:r>
    </w:p>
    <w:p w:rsidR="000C5E3C" w:rsidRDefault="00530CF7" w:rsidP="000C5E3C">
      <w:pPr>
        <w:pStyle w:val="ac"/>
        <w:tabs>
          <w:tab w:val="left" w:pos="142"/>
        </w:tabs>
        <w:rPr>
          <w:rFonts w:ascii="Times New Roman" w:hAnsi="Times New Roman" w:cs="Times New Roman"/>
          <w:b/>
          <w:sz w:val="28"/>
          <w:u w:val="single"/>
        </w:rPr>
      </w:pPr>
      <w:r>
        <w:rPr>
          <w:rFonts w:ascii="Times New Roman" w:hAnsi="Times New Roman" w:cs="Times New Roman"/>
          <w:b/>
          <w:sz w:val="28"/>
          <w:u w:val="single"/>
        </w:rPr>
        <w:t>17. Гипотеза рационального поведения потребителя</w:t>
      </w:r>
    </w:p>
    <w:p w:rsidR="000B15B6" w:rsidRPr="000B15B6" w:rsidRDefault="000B15B6" w:rsidP="000B15B6">
      <w:pPr>
        <w:spacing w:after="0" w:line="240" w:lineRule="auto"/>
        <w:ind w:left="284"/>
        <w:jc w:val="both"/>
        <w:rPr>
          <w:rFonts w:ascii="Times New Roman" w:eastAsia="Times New Roman" w:hAnsi="Times New Roman" w:cs="Times New Roman"/>
          <w:color w:val="000000"/>
          <w:lang w:eastAsia="ru-RU"/>
        </w:rPr>
      </w:pPr>
      <w:r w:rsidRPr="000B15B6">
        <w:rPr>
          <w:rFonts w:ascii="Times New Roman" w:eastAsia="Times New Roman" w:hAnsi="Times New Roman" w:cs="Times New Roman"/>
          <w:color w:val="000000"/>
          <w:lang w:eastAsia="ru-RU"/>
        </w:rPr>
        <w:t xml:space="preserve">Почему потребитель покупает некоторые товары? Очевидно, эти товары удовлетворяют какие-то его потребности. Да, но почему из всех товаров он покупает именно эти товары и притом именно в таких количествах? Экономисты полагают, что потребитель выбирает некоторый "лучший" набор товаров из тех, что можно приобрести на его доход. "Лучший"? Но в каком смысле? Как можно сравнивать разные товары? Что, например, "лучше" - бутерброд с колбасой, булочка с изюмом, яблоко или чашка бульона? Понятно, что общего, универсального ответа на этот вопрос быть просто не может. Ответ зависит от обстоятельств и от вкусов </w:t>
      </w:r>
      <w:proofErr w:type="gramStart"/>
      <w:r w:rsidRPr="000B15B6">
        <w:rPr>
          <w:rFonts w:ascii="Times New Roman" w:eastAsia="Times New Roman" w:hAnsi="Times New Roman" w:cs="Times New Roman"/>
          <w:color w:val="000000"/>
          <w:lang w:eastAsia="ru-RU"/>
        </w:rPr>
        <w:t>выбирающего</w:t>
      </w:r>
      <w:proofErr w:type="gramEnd"/>
      <w:r w:rsidRPr="000B15B6">
        <w:rPr>
          <w:rFonts w:ascii="Times New Roman" w:eastAsia="Times New Roman" w:hAnsi="Times New Roman" w:cs="Times New Roman"/>
          <w:color w:val="000000"/>
          <w:lang w:eastAsia="ru-RU"/>
        </w:rPr>
        <w:t>.</w:t>
      </w:r>
    </w:p>
    <w:p w:rsidR="000B15B6" w:rsidRPr="000B15B6" w:rsidRDefault="000B15B6" w:rsidP="000B15B6">
      <w:pPr>
        <w:spacing w:after="0" w:line="240" w:lineRule="auto"/>
        <w:ind w:left="284"/>
        <w:jc w:val="both"/>
        <w:rPr>
          <w:rFonts w:ascii="Times New Roman" w:eastAsia="Times New Roman" w:hAnsi="Times New Roman" w:cs="Times New Roman"/>
          <w:color w:val="000000"/>
          <w:lang w:eastAsia="ru-RU"/>
        </w:rPr>
      </w:pPr>
      <w:r w:rsidRPr="000B15B6">
        <w:rPr>
          <w:rFonts w:ascii="Times New Roman" w:eastAsia="Times New Roman" w:hAnsi="Times New Roman" w:cs="Times New Roman"/>
          <w:color w:val="000000"/>
          <w:lang w:eastAsia="ru-RU"/>
        </w:rPr>
        <w:t>Заметим, что разные люди, имея одинаковый доход, тратят этот доход по-разному. Представьте, что у вас на руках миллион и подумайте, как бы вы свой миллион истратили. Предложите теперь этот вопрос вашим друзьям и знакомым - наверняка узнаете много интересного.</w:t>
      </w:r>
    </w:p>
    <w:p w:rsidR="000B15B6" w:rsidRPr="000B15B6" w:rsidRDefault="000B15B6" w:rsidP="000B15B6">
      <w:pPr>
        <w:spacing w:after="0" w:line="240" w:lineRule="auto"/>
        <w:ind w:left="284"/>
        <w:jc w:val="both"/>
        <w:rPr>
          <w:rFonts w:ascii="Times New Roman" w:eastAsia="Times New Roman" w:hAnsi="Times New Roman" w:cs="Times New Roman"/>
          <w:color w:val="000000"/>
          <w:lang w:eastAsia="ru-RU"/>
        </w:rPr>
      </w:pPr>
      <w:r w:rsidRPr="000B15B6">
        <w:rPr>
          <w:rFonts w:ascii="Times New Roman" w:eastAsia="Times New Roman" w:hAnsi="Times New Roman" w:cs="Times New Roman"/>
          <w:color w:val="000000"/>
          <w:lang w:eastAsia="ru-RU"/>
        </w:rPr>
        <w:t>Так может ли потребитель в этих условиях выбрать какой-то лучший набор товаров? Экономическая теория предполагает, что может. Потребитель</w:t>
      </w:r>
      <w:proofErr w:type="gramStart"/>
      <w:r w:rsidRPr="000B15B6">
        <w:rPr>
          <w:rFonts w:ascii="Times New Roman" w:eastAsia="Times New Roman" w:hAnsi="Times New Roman" w:cs="Times New Roman"/>
          <w:color w:val="000000"/>
          <w:lang w:eastAsia="ru-RU"/>
        </w:rPr>
        <w:t xml:space="preserve"> .</w:t>
      </w:r>
      <w:proofErr w:type="gramEnd"/>
      <w:r w:rsidRPr="000B15B6">
        <w:rPr>
          <w:rFonts w:ascii="Times New Roman" w:eastAsia="Times New Roman" w:hAnsi="Times New Roman" w:cs="Times New Roman"/>
          <w:color w:val="000000"/>
          <w:lang w:eastAsia="ru-RU"/>
        </w:rPr>
        <w:t xml:space="preserve">выбирает лучший </w:t>
      </w:r>
      <w:r w:rsidRPr="000B15B6">
        <w:rPr>
          <w:rFonts w:ascii="Times New Roman" w:eastAsia="Times New Roman" w:hAnsi="Times New Roman" w:cs="Times New Roman"/>
          <w:i/>
          <w:iCs/>
          <w:color w:val="000000"/>
          <w:lang w:eastAsia="ru-RU"/>
        </w:rPr>
        <w:t>со своей точки зрения</w:t>
      </w:r>
      <w:r w:rsidRPr="000B15B6">
        <w:rPr>
          <w:rFonts w:ascii="Times New Roman" w:eastAsia="Times New Roman" w:hAnsi="Times New Roman" w:cs="Times New Roman"/>
          <w:color w:val="000000"/>
          <w:lang w:eastAsia="ru-RU"/>
        </w:rPr>
        <w:t xml:space="preserve"> набор товаров. Экономисты исходят из того, что не существует некой объективной шкалы, позволяющей определять, какой товар "лучше", а какой - "хуже". Но экономисты предполагают, что каждый потребитель имеет свою субъективную шкалу предпочтений, т.е. знает, что ему нравится больше, а что меньше. Причем потребитель стремится выбрать наиболее предпочтительный для себя набор товаров (конечно, в пределах своего дохода).</w:t>
      </w:r>
    </w:p>
    <w:p w:rsidR="000B15B6" w:rsidRPr="000B15B6" w:rsidRDefault="000B15B6" w:rsidP="000B15B6">
      <w:pPr>
        <w:spacing w:after="0" w:line="240" w:lineRule="auto"/>
        <w:ind w:left="284"/>
        <w:jc w:val="both"/>
        <w:rPr>
          <w:rFonts w:ascii="Times New Roman" w:eastAsia="Times New Roman" w:hAnsi="Times New Roman" w:cs="Times New Roman"/>
          <w:color w:val="000000"/>
          <w:lang w:eastAsia="ru-RU"/>
        </w:rPr>
      </w:pPr>
      <w:r w:rsidRPr="000B15B6">
        <w:rPr>
          <w:rFonts w:ascii="Times New Roman" w:eastAsia="Times New Roman" w:hAnsi="Times New Roman" w:cs="Times New Roman"/>
          <w:color w:val="000000"/>
          <w:lang w:eastAsia="ru-RU"/>
        </w:rPr>
        <w:t xml:space="preserve">Это предположение носит название </w:t>
      </w:r>
      <w:r w:rsidRPr="000B15B6">
        <w:rPr>
          <w:rFonts w:ascii="Times New Roman" w:eastAsia="Times New Roman" w:hAnsi="Times New Roman" w:cs="Times New Roman"/>
          <w:i/>
          <w:iCs/>
          <w:color w:val="000000"/>
          <w:lang w:eastAsia="ru-RU"/>
        </w:rPr>
        <w:t>гипотезы о</w:t>
      </w:r>
      <w:r w:rsidRPr="000B15B6">
        <w:rPr>
          <w:rFonts w:ascii="Times New Roman" w:eastAsia="Times New Roman" w:hAnsi="Times New Roman" w:cs="Times New Roman"/>
          <w:color w:val="000000"/>
          <w:lang w:eastAsia="ru-RU"/>
        </w:rPr>
        <w:t xml:space="preserve"> </w:t>
      </w:r>
      <w:r w:rsidRPr="000B15B6">
        <w:rPr>
          <w:rFonts w:ascii="Times New Roman" w:eastAsia="Times New Roman" w:hAnsi="Times New Roman" w:cs="Times New Roman"/>
          <w:i/>
          <w:iCs/>
          <w:color w:val="000000"/>
          <w:lang w:eastAsia="ru-RU"/>
        </w:rPr>
        <w:t>рациональности потребителя</w:t>
      </w:r>
      <w:r w:rsidRPr="000B15B6">
        <w:rPr>
          <w:rFonts w:ascii="Times New Roman" w:eastAsia="Times New Roman" w:hAnsi="Times New Roman" w:cs="Times New Roman"/>
          <w:color w:val="000000"/>
          <w:lang w:eastAsia="ru-RU"/>
        </w:rPr>
        <w:t xml:space="preserve">. Слово "рациональность" в названии гипотезы не следует толковать в том смысле, что человек, истративший всю зарплату на букет цветов любимому актеру, "нерационален", а его коллега, отложивший половину зарплаты на черный день, "рационален". С точки зрения экономиста, поведение и того, и другого является рациональным, если они только действительно выбрали самые предпочтительные для себя варианты. Экономист не оценивает шкалу предпочтений потребителя; для экономиста важно лишь то, что такая шкала </w:t>
      </w:r>
      <w:proofErr w:type="gramStart"/>
      <w:r w:rsidRPr="000B15B6">
        <w:rPr>
          <w:rFonts w:ascii="Times New Roman" w:eastAsia="Times New Roman" w:hAnsi="Times New Roman" w:cs="Times New Roman"/>
          <w:color w:val="000000"/>
          <w:lang w:eastAsia="ru-RU"/>
        </w:rPr>
        <w:t>существует</w:t>
      </w:r>
      <w:proofErr w:type="gramEnd"/>
      <w:r w:rsidRPr="000B15B6">
        <w:rPr>
          <w:rFonts w:ascii="Times New Roman" w:eastAsia="Times New Roman" w:hAnsi="Times New Roman" w:cs="Times New Roman"/>
          <w:color w:val="000000"/>
          <w:lang w:eastAsia="ru-RU"/>
        </w:rPr>
        <w:t xml:space="preserve"> и потребитель стремится получить на свои деньги максимум удовлетворения. Если мы назовем это удовлетворение словом "полезность", то гипотеза о рациональном поведении может быть сформулирована следующим образом: потребитель ведет себя так, чтобы максимизировать полезность при ограниченном доходе.</w:t>
      </w:r>
    </w:p>
    <w:p w:rsidR="000B15B6" w:rsidRPr="000B15B6" w:rsidRDefault="000B15B6" w:rsidP="000B15B6">
      <w:pPr>
        <w:spacing w:after="0" w:line="240" w:lineRule="auto"/>
        <w:ind w:left="284"/>
        <w:jc w:val="both"/>
        <w:rPr>
          <w:rFonts w:ascii="Times New Roman" w:eastAsia="Times New Roman" w:hAnsi="Times New Roman" w:cs="Times New Roman"/>
          <w:color w:val="000000"/>
          <w:lang w:eastAsia="ru-RU"/>
        </w:rPr>
      </w:pPr>
      <w:r w:rsidRPr="000B15B6">
        <w:rPr>
          <w:rFonts w:ascii="Times New Roman" w:eastAsia="Times New Roman" w:hAnsi="Times New Roman" w:cs="Times New Roman"/>
          <w:color w:val="000000"/>
          <w:lang w:eastAsia="ru-RU"/>
        </w:rPr>
        <w:t>Трудно переоценить значение гипотезы о рациональности потребителя для экономической науки. Ведь именно на основе этой гипотезы удалось построить последовательную и непротиворечивую теорию потребления, которая и будет рассмотрена в настоящем выпуске.</w:t>
      </w:r>
    </w:p>
    <w:p w:rsidR="000B15B6" w:rsidRPr="000B15B6" w:rsidRDefault="000B15B6" w:rsidP="000B15B6">
      <w:pPr>
        <w:spacing w:after="0" w:line="240" w:lineRule="auto"/>
        <w:ind w:left="284"/>
        <w:jc w:val="both"/>
        <w:rPr>
          <w:rFonts w:ascii="Times New Roman" w:eastAsia="Times New Roman" w:hAnsi="Times New Roman" w:cs="Times New Roman"/>
          <w:color w:val="000000"/>
          <w:lang w:eastAsia="ru-RU"/>
        </w:rPr>
      </w:pPr>
      <w:r w:rsidRPr="000B15B6">
        <w:rPr>
          <w:rFonts w:ascii="Times New Roman" w:eastAsia="Times New Roman" w:hAnsi="Times New Roman" w:cs="Times New Roman"/>
          <w:color w:val="000000"/>
          <w:lang w:eastAsia="ru-RU"/>
        </w:rPr>
        <w:t xml:space="preserve">Споры о реалистичности рассматриваемой гипотезы </w:t>
      </w:r>
      <w:proofErr w:type="gramStart"/>
      <w:r w:rsidRPr="000B15B6">
        <w:rPr>
          <w:rFonts w:ascii="Times New Roman" w:eastAsia="Times New Roman" w:hAnsi="Times New Roman" w:cs="Times New Roman"/>
          <w:color w:val="000000"/>
          <w:lang w:eastAsia="ru-RU"/>
        </w:rPr>
        <w:t>ведутся и по сей</w:t>
      </w:r>
      <w:proofErr w:type="gramEnd"/>
      <w:r w:rsidRPr="000B15B6">
        <w:rPr>
          <w:rFonts w:ascii="Times New Roman" w:eastAsia="Times New Roman" w:hAnsi="Times New Roman" w:cs="Times New Roman"/>
          <w:color w:val="000000"/>
          <w:lang w:eastAsia="ru-RU"/>
        </w:rPr>
        <w:t xml:space="preserve"> день. Действительно, в состоянии ли человек, подобно электронно-вычислительной машине, мгновенно сравнивать множество вариантов и выбирать самый предпочтительный из всех предлагаемых современной цивилизацией (да еще зачастую в условиях неполноты информации)? Не поддается данная гипотеза и экспериментальной проверке: ведь если человек следует в выборе своей индивидуальной системе предпочтений, то сторонний наблюдатель не может оценить рациональность этого выбора.</w:t>
      </w:r>
    </w:p>
    <w:p w:rsidR="000B15B6" w:rsidRPr="000B15B6" w:rsidRDefault="000B15B6" w:rsidP="000B15B6">
      <w:pPr>
        <w:spacing w:after="0" w:line="240" w:lineRule="auto"/>
        <w:ind w:left="284"/>
        <w:jc w:val="both"/>
        <w:rPr>
          <w:rFonts w:ascii="Arial" w:eastAsia="Times New Roman" w:hAnsi="Arial" w:cs="Arial"/>
          <w:color w:val="000000"/>
          <w:sz w:val="18"/>
          <w:szCs w:val="18"/>
          <w:lang w:eastAsia="ru-RU"/>
        </w:rPr>
      </w:pPr>
      <w:r w:rsidRPr="000B15B6">
        <w:rPr>
          <w:rFonts w:ascii="Times New Roman" w:eastAsia="Times New Roman" w:hAnsi="Times New Roman" w:cs="Times New Roman"/>
          <w:color w:val="000000"/>
          <w:lang w:eastAsia="ru-RU"/>
        </w:rPr>
        <w:t xml:space="preserve">Представляется все же, что гипотеза о </w:t>
      </w:r>
      <w:proofErr w:type="gramStart"/>
      <w:r w:rsidRPr="000B15B6">
        <w:rPr>
          <w:rFonts w:ascii="Times New Roman" w:eastAsia="Times New Roman" w:hAnsi="Times New Roman" w:cs="Times New Roman"/>
          <w:color w:val="000000"/>
          <w:lang w:eastAsia="ru-RU"/>
        </w:rPr>
        <w:t>рациональности</w:t>
      </w:r>
      <w:proofErr w:type="gramEnd"/>
      <w:r w:rsidRPr="000B15B6">
        <w:rPr>
          <w:rFonts w:ascii="Times New Roman" w:eastAsia="Times New Roman" w:hAnsi="Times New Roman" w:cs="Times New Roman"/>
          <w:color w:val="000000"/>
          <w:lang w:eastAsia="ru-RU"/>
        </w:rPr>
        <w:t xml:space="preserve"> верно отражает главное содержание потребительского выбора - желание израсходовать свои деньги самым эффективным способом. Идеального рационального потребителя называют </w:t>
      </w:r>
      <w:r w:rsidRPr="000B15B6">
        <w:rPr>
          <w:rFonts w:ascii="Times New Roman" w:eastAsia="Times New Roman" w:hAnsi="Times New Roman" w:cs="Times New Roman"/>
          <w:i/>
          <w:iCs/>
          <w:color w:val="000000"/>
          <w:lang w:eastAsia="ru-RU"/>
        </w:rPr>
        <w:t>экономическим человеком</w:t>
      </w:r>
      <w:r w:rsidRPr="000B15B6">
        <w:rPr>
          <w:rFonts w:ascii="Times New Roman" w:eastAsia="Times New Roman" w:hAnsi="Times New Roman" w:cs="Times New Roman"/>
          <w:color w:val="000000"/>
          <w:lang w:eastAsia="ru-RU"/>
        </w:rPr>
        <w:t xml:space="preserve"> (</w:t>
      </w:r>
      <w:proofErr w:type="spellStart"/>
      <w:r w:rsidRPr="000B15B6">
        <w:rPr>
          <w:rFonts w:ascii="Times New Roman" w:eastAsia="Times New Roman" w:hAnsi="Times New Roman" w:cs="Times New Roman"/>
          <w:color w:val="000000"/>
          <w:lang w:eastAsia="ru-RU"/>
        </w:rPr>
        <w:t>Homo</w:t>
      </w:r>
      <w:proofErr w:type="spellEnd"/>
      <w:r w:rsidRPr="000B15B6">
        <w:rPr>
          <w:rFonts w:ascii="Times New Roman" w:eastAsia="Times New Roman" w:hAnsi="Times New Roman" w:cs="Times New Roman"/>
          <w:color w:val="000000"/>
          <w:lang w:eastAsia="ru-RU"/>
        </w:rPr>
        <w:t xml:space="preserve"> </w:t>
      </w:r>
      <w:proofErr w:type="spellStart"/>
      <w:r w:rsidRPr="000B15B6">
        <w:rPr>
          <w:rFonts w:ascii="Times New Roman" w:eastAsia="Times New Roman" w:hAnsi="Times New Roman" w:cs="Times New Roman"/>
          <w:color w:val="000000"/>
          <w:lang w:eastAsia="ru-RU"/>
        </w:rPr>
        <w:t>oeconomicus</w:t>
      </w:r>
      <w:proofErr w:type="spellEnd"/>
      <w:r w:rsidRPr="000B15B6">
        <w:rPr>
          <w:rFonts w:ascii="Times New Roman" w:eastAsia="Times New Roman" w:hAnsi="Times New Roman" w:cs="Times New Roman"/>
          <w:color w:val="000000"/>
          <w:lang w:eastAsia="ru-RU"/>
        </w:rPr>
        <w:t xml:space="preserve">). Как писал известный французский экономист и историк экономической науки Ш. </w:t>
      </w:r>
      <w:proofErr w:type="spellStart"/>
      <w:r w:rsidRPr="000B15B6">
        <w:rPr>
          <w:rFonts w:ascii="Times New Roman" w:eastAsia="Times New Roman" w:hAnsi="Times New Roman" w:cs="Times New Roman"/>
          <w:color w:val="000000"/>
          <w:lang w:eastAsia="ru-RU"/>
        </w:rPr>
        <w:t>Жид</w:t>
      </w:r>
      <w:proofErr w:type="spellEnd"/>
      <w:r w:rsidRPr="000B15B6">
        <w:rPr>
          <w:rFonts w:ascii="Times New Roman" w:eastAsia="Times New Roman" w:hAnsi="Times New Roman" w:cs="Times New Roman"/>
          <w:color w:val="000000"/>
          <w:lang w:eastAsia="ru-RU"/>
        </w:rPr>
        <w:t>, "</w:t>
      </w:r>
      <w:proofErr w:type="spellStart"/>
      <w:r w:rsidRPr="000B15B6">
        <w:rPr>
          <w:rFonts w:ascii="Times New Roman" w:eastAsia="Times New Roman" w:hAnsi="Times New Roman" w:cs="Times New Roman"/>
          <w:color w:val="000000"/>
          <w:lang w:eastAsia="ru-RU"/>
        </w:rPr>
        <w:t>Homo</w:t>
      </w:r>
      <w:proofErr w:type="spellEnd"/>
      <w:r w:rsidRPr="000B15B6">
        <w:rPr>
          <w:rFonts w:ascii="Times New Roman" w:eastAsia="Times New Roman" w:hAnsi="Times New Roman" w:cs="Times New Roman"/>
          <w:color w:val="000000"/>
          <w:lang w:eastAsia="ru-RU"/>
        </w:rPr>
        <w:t xml:space="preserve"> </w:t>
      </w:r>
      <w:proofErr w:type="spellStart"/>
      <w:r w:rsidRPr="000B15B6">
        <w:rPr>
          <w:rFonts w:ascii="Times New Roman" w:eastAsia="Times New Roman" w:hAnsi="Times New Roman" w:cs="Times New Roman"/>
          <w:color w:val="000000"/>
          <w:lang w:eastAsia="ru-RU"/>
        </w:rPr>
        <w:t>oeconomicus</w:t>
      </w:r>
      <w:proofErr w:type="spellEnd"/>
      <w:r w:rsidRPr="000B15B6">
        <w:rPr>
          <w:rFonts w:ascii="Times New Roman" w:eastAsia="Times New Roman" w:hAnsi="Times New Roman" w:cs="Times New Roman"/>
          <w:color w:val="000000"/>
          <w:lang w:eastAsia="ru-RU"/>
        </w:rPr>
        <w:t xml:space="preserve"> - это скелет, но это тот скелет, который позволяет экономической науке ходить".</w:t>
      </w:r>
    </w:p>
    <w:p w:rsidR="00530CF7" w:rsidRDefault="004274A4" w:rsidP="000C5E3C">
      <w:pPr>
        <w:pStyle w:val="ac"/>
        <w:tabs>
          <w:tab w:val="left" w:pos="142"/>
        </w:tabs>
        <w:rPr>
          <w:rFonts w:ascii="Times New Roman" w:hAnsi="Times New Roman" w:cs="Times New Roman"/>
          <w:b/>
          <w:sz w:val="28"/>
          <w:u w:val="single"/>
        </w:rPr>
      </w:pPr>
      <w:r>
        <w:rPr>
          <w:rFonts w:ascii="Times New Roman" w:hAnsi="Times New Roman" w:cs="Times New Roman"/>
          <w:b/>
          <w:sz w:val="28"/>
          <w:u w:val="single"/>
        </w:rPr>
        <w:t>18. Бюджетное ограничение потребителя</w:t>
      </w:r>
    </w:p>
    <w:p w:rsidR="00F16EA8" w:rsidRPr="00F16EA8" w:rsidRDefault="00F16EA8" w:rsidP="00F16EA8">
      <w:pPr>
        <w:shd w:val="clear" w:color="auto" w:fill="FFFFFF"/>
        <w:spacing w:after="0" w:line="240" w:lineRule="auto"/>
        <w:ind w:left="284"/>
        <w:textAlignment w:val="top"/>
        <w:outlineLvl w:val="4"/>
        <w:rPr>
          <w:rFonts w:ascii="Times New Roman" w:eastAsia="Times New Roman" w:hAnsi="Times New Roman" w:cs="Times New Roman"/>
          <w:b/>
          <w:bCs/>
          <w:color w:val="006666"/>
          <w:u w:val="single"/>
          <w:lang w:eastAsia="ru-RU"/>
        </w:rPr>
      </w:pPr>
      <w:r w:rsidRPr="00F16EA8">
        <w:rPr>
          <w:rFonts w:ascii="Times New Roman" w:eastAsia="Times New Roman" w:hAnsi="Times New Roman" w:cs="Times New Roman"/>
          <w:b/>
          <w:bCs/>
          <w:color w:val="006666"/>
          <w:u w:val="single"/>
          <w:lang w:eastAsia="ru-RU"/>
        </w:rPr>
        <w:t>Бюджетная область потребителя</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b/>
          <w:bCs/>
          <w:lang w:eastAsia="ru-RU"/>
        </w:rPr>
        <w:t>Карта безразличия потребителя</w:t>
      </w:r>
      <w:r w:rsidRPr="00F16EA8">
        <w:rPr>
          <w:rFonts w:ascii="Times New Roman" w:eastAsia="Times New Roman" w:hAnsi="Times New Roman" w:cs="Times New Roman"/>
          <w:lang w:eastAsia="ru-RU"/>
        </w:rPr>
        <w:t xml:space="preserve"> показывает его субъективное отношение к тому или иному набору товаров.</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lang w:eastAsia="ru-RU"/>
        </w:rPr>
        <w:t xml:space="preserve">Однако способность потребителя удовлетворять свои вкусы и предпочтения, </w:t>
      </w:r>
      <w:proofErr w:type="gramStart"/>
      <w:r w:rsidRPr="00F16EA8">
        <w:rPr>
          <w:rFonts w:ascii="Times New Roman" w:eastAsia="Times New Roman" w:hAnsi="Times New Roman" w:cs="Times New Roman"/>
          <w:lang w:eastAsia="ru-RU"/>
        </w:rPr>
        <w:t>и</w:t>
      </w:r>
      <w:proofErr w:type="gramEnd"/>
      <w:r w:rsidRPr="00F16EA8">
        <w:rPr>
          <w:rFonts w:ascii="Times New Roman" w:eastAsia="Times New Roman" w:hAnsi="Times New Roman" w:cs="Times New Roman"/>
          <w:lang w:eastAsia="ru-RU"/>
        </w:rPr>
        <w:t xml:space="preserve"> следовательно, тот спрос, который он предъявляет на рынке, зависит от имеющегося в его распоряжении дохода и от цен на соответствующие товары.</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lang w:eastAsia="ru-RU"/>
        </w:rPr>
        <w:t>Оба эти фактора в совокупности определяют область допустимых потребителю потребительских наборов, или бюджетную область.</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b/>
          <w:bCs/>
          <w:lang w:eastAsia="ru-RU"/>
        </w:rPr>
        <w:t>Бюджетное ограничение потребителя</w:t>
      </w:r>
      <w:r w:rsidRPr="00F16EA8">
        <w:rPr>
          <w:rFonts w:ascii="Times New Roman" w:eastAsia="Times New Roman" w:hAnsi="Times New Roman" w:cs="Times New Roman"/>
          <w:lang w:eastAsia="ru-RU"/>
        </w:rPr>
        <w:t xml:space="preserve"> может быть записано в виде неравенства:</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b/>
          <w:bCs/>
          <w:lang w:eastAsia="ru-RU"/>
        </w:rPr>
        <w:t>P</w:t>
      </w:r>
      <w:r w:rsidRPr="00F16EA8">
        <w:rPr>
          <w:rFonts w:ascii="Times New Roman" w:eastAsia="Times New Roman" w:hAnsi="Times New Roman" w:cs="Times New Roman"/>
          <w:b/>
          <w:bCs/>
          <w:vertAlign w:val="subscript"/>
          <w:lang w:eastAsia="ru-RU"/>
        </w:rPr>
        <w:t>1</w:t>
      </w:r>
      <w:r w:rsidRPr="00F16EA8">
        <w:rPr>
          <w:rFonts w:ascii="Times New Roman" w:eastAsia="Times New Roman" w:hAnsi="Times New Roman" w:cs="Times New Roman"/>
          <w:b/>
          <w:bCs/>
          <w:lang w:eastAsia="ru-RU"/>
        </w:rPr>
        <w:t>Q</w:t>
      </w:r>
      <w:r w:rsidRPr="00F16EA8">
        <w:rPr>
          <w:rFonts w:ascii="Times New Roman" w:eastAsia="Times New Roman" w:hAnsi="Times New Roman" w:cs="Times New Roman"/>
          <w:b/>
          <w:bCs/>
          <w:vertAlign w:val="subscript"/>
          <w:lang w:eastAsia="ru-RU"/>
        </w:rPr>
        <w:t>1</w:t>
      </w:r>
      <w:r w:rsidRPr="00F16EA8">
        <w:rPr>
          <w:rFonts w:ascii="Times New Roman" w:eastAsia="Times New Roman" w:hAnsi="Times New Roman" w:cs="Times New Roman"/>
          <w:b/>
          <w:bCs/>
          <w:lang w:eastAsia="ru-RU"/>
        </w:rPr>
        <w:t xml:space="preserve"> + P</w:t>
      </w:r>
      <w:r w:rsidRPr="00F16EA8">
        <w:rPr>
          <w:rFonts w:ascii="Times New Roman" w:eastAsia="Times New Roman" w:hAnsi="Times New Roman" w:cs="Times New Roman"/>
          <w:b/>
          <w:bCs/>
          <w:vertAlign w:val="subscript"/>
          <w:lang w:eastAsia="ru-RU"/>
        </w:rPr>
        <w:t>2</w:t>
      </w:r>
      <w:r w:rsidRPr="00F16EA8">
        <w:rPr>
          <w:rFonts w:ascii="Times New Roman" w:eastAsia="Times New Roman" w:hAnsi="Times New Roman" w:cs="Times New Roman"/>
          <w:b/>
          <w:bCs/>
          <w:lang w:eastAsia="ru-RU"/>
        </w:rPr>
        <w:t>Q</w:t>
      </w:r>
      <w:r w:rsidRPr="00F16EA8">
        <w:rPr>
          <w:rFonts w:ascii="Times New Roman" w:eastAsia="Times New Roman" w:hAnsi="Times New Roman" w:cs="Times New Roman"/>
          <w:b/>
          <w:bCs/>
          <w:vertAlign w:val="subscript"/>
          <w:lang w:eastAsia="ru-RU"/>
        </w:rPr>
        <w:t>2</w:t>
      </w:r>
      <w:r w:rsidRPr="00F16EA8">
        <w:rPr>
          <w:rFonts w:ascii="Times New Roman" w:eastAsia="Times New Roman" w:hAnsi="Times New Roman" w:cs="Times New Roman"/>
          <w:b/>
          <w:bCs/>
          <w:lang w:eastAsia="ru-RU"/>
        </w:rPr>
        <w:t xml:space="preserve"> ≤ R</w:t>
      </w:r>
    </w:p>
    <w:p w:rsidR="00F16EA8" w:rsidRPr="00F16EA8" w:rsidRDefault="00F16EA8" w:rsidP="00F16EA8">
      <w:pPr>
        <w:numPr>
          <w:ilvl w:val="0"/>
          <w:numId w:val="14"/>
        </w:numPr>
        <w:shd w:val="clear" w:color="auto" w:fill="FFFFFF"/>
        <w:spacing w:after="0" w:line="255" w:lineRule="atLeast"/>
        <w:ind w:left="284" w:firstLine="0"/>
        <w:textAlignment w:val="top"/>
        <w:rPr>
          <w:rFonts w:ascii="Times New Roman" w:eastAsia="Times New Roman" w:hAnsi="Times New Roman" w:cs="Times New Roman"/>
          <w:lang w:eastAsia="ru-RU"/>
        </w:rPr>
      </w:pPr>
      <w:r w:rsidRPr="00F16EA8">
        <w:rPr>
          <w:rFonts w:ascii="Times New Roman" w:eastAsia="Times New Roman" w:hAnsi="Times New Roman" w:cs="Times New Roman"/>
          <w:lang w:eastAsia="ru-RU"/>
        </w:rPr>
        <w:t>P</w:t>
      </w:r>
      <w:r w:rsidRPr="00F16EA8">
        <w:rPr>
          <w:rFonts w:ascii="Times New Roman" w:eastAsia="Times New Roman" w:hAnsi="Times New Roman" w:cs="Times New Roman"/>
          <w:vertAlign w:val="subscript"/>
          <w:lang w:eastAsia="ru-RU"/>
        </w:rPr>
        <w:t xml:space="preserve">1 </w:t>
      </w:r>
      <w:r w:rsidRPr="00F16EA8">
        <w:rPr>
          <w:rFonts w:ascii="Times New Roman" w:eastAsia="Times New Roman" w:hAnsi="Times New Roman" w:cs="Times New Roman"/>
          <w:lang w:eastAsia="ru-RU"/>
        </w:rPr>
        <w:t>P</w:t>
      </w:r>
      <w:r w:rsidRPr="00F16EA8">
        <w:rPr>
          <w:rFonts w:ascii="Times New Roman" w:eastAsia="Times New Roman" w:hAnsi="Times New Roman" w:cs="Times New Roman"/>
          <w:vertAlign w:val="subscript"/>
          <w:lang w:eastAsia="ru-RU"/>
        </w:rPr>
        <w:t>2</w:t>
      </w:r>
      <w:r w:rsidRPr="00F16EA8">
        <w:rPr>
          <w:rFonts w:ascii="Times New Roman" w:eastAsia="Times New Roman" w:hAnsi="Times New Roman" w:cs="Times New Roman"/>
          <w:lang w:eastAsia="ru-RU"/>
        </w:rPr>
        <w:t xml:space="preserve"> — цены на соответствующие товары Q</w:t>
      </w:r>
      <w:r w:rsidRPr="00F16EA8">
        <w:rPr>
          <w:rFonts w:ascii="Times New Roman" w:eastAsia="Times New Roman" w:hAnsi="Times New Roman" w:cs="Times New Roman"/>
          <w:vertAlign w:val="subscript"/>
          <w:lang w:eastAsia="ru-RU"/>
        </w:rPr>
        <w:t>1</w:t>
      </w:r>
      <w:r w:rsidRPr="00F16EA8">
        <w:rPr>
          <w:rFonts w:ascii="Times New Roman" w:eastAsia="Times New Roman" w:hAnsi="Times New Roman" w:cs="Times New Roman"/>
          <w:lang w:eastAsia="ru-RU"/>
        </w:rPr>
        <w:t xml:space="preserve"> и Q</w:t>
      </w:r>
      <w:r w:rsidRPr="00F16EA8">
        <w:rPr>
          <w:rFonts w:ascii="Times New Roman" w:eastAsia="Times New Roman" w:hAnsi="Times New Roman" w:cs="Times New Roman"/>
          <w:vertAlign w:val="subscript"/>
          <w:lang w:eastAsia="ru-RU"/>
        </w:rPr>
        <w:t>2</w:t>
      </w:r>
    </w:p>
    <w:p w:rsidR="00F16EA8" w:rsidRPr="00F16EA8" w:rsidRDefault="00F16EA8" w:rsidP="00F16EA8">
      <w:pPr>
        <w:numPr>
          <w:ilvl w:val="0"/>
          <w:numId w:val="14"/>
        </w:numPr>
        <w:shd w:val="clear" w:color="auto" w:fill="FFFFFF"/>
        <w:spacing w:after="0" w:line="255" w:lineRule="atLeast"/>
        <w:ind w:left="284" w:firstLine="0"/>
        <w:textAlignment w:val="top"/>
        <w:rPr>
          <w:rFonts w:ascii="Times New Roman" w:eastAsia="Times New Roman" w:hAnsi="Times New Roman" w:cs="Times New Roman"/>
          <w:lang w:eastAsia="ru-RU"/>
        </w:rPr>
      </w:pPr>
      <w:r w:rsidRPr="00F16EA8">
        <w:rPr>
          <w:rFonts w:ascii="Times New Roman" w:eastAsia="Times New Roman" w:hAnsi="Times New Roman" w:cs="Times New Roman"/>
          <w:lang w:eastAsia="ru-RU"/>
        </w:rPr>
        <w:t>R — доходы потребителя</w:t>
      </w:r>
    </w:p>
    <w:p w:rsidR="00F16EA8" w:rsidRPr="00F16EA8" w:rsidRDefault="00F16EA8" w:rsidP="00F16EA8">
      <w:pPr>
        <w:pBdr>
          <w:bottom w:val="dotted" w:sz="6" w:space="4" w:color="004080"/>
        </w:pBdr>
        <w:shd w:val="clear" w:color="auto" w:fill="FFFFFF"/>
        <w:spacing w:after="0" w:line="240" w:lineRule="auto"/>
        <w:ind w:left="284"/>
        <w:jc w:val="center"/>
        <w:textAlignment w:val="top"/>
        <w:outlineLvl w:val="3"/>
        <w:rPr>
          <w:rFonts w:ascii="Times New Roman" w:eastAsia="Times New Roman" w:hAnsi="Times New Roman" w:cs="Times New Roman"/>
          <w:b/>
          <w:bCs/>
          <w:smallCaps/>
          <w:color w:val="004080"/>
          <w:lang w:eastAsia="ru-RU"/>
        </w:rPr>
      </w:pPr>
      <w:bookmarkStart w:id="7" w:name="a2"/>
      <w:bookmarkEnd w:id="7"/>
      <w:r w:rsidRPr="00F16EA8">
        <w:rPr>
          <w:rFonts w:ascii="Times New Roman" w:eastAsia="Times New Roman" w:hAnsi="Times New Roman" w:cs="Times New Roman"/>
          <w:b/>
          <w:bCs/>
          <w:smallCaps/>
          <w:color w:val="004080"/>
          <w:lang w:eastAsia="ru-RU"/>
        </w:rPr>
        <w:t>Бюджетная линия</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lang w:eastAsia="ru-RU"/>
        </w:rPr>
        <w:t xml:space="preserve">Если потребитель полностью расходует свой доход на товары Q1 </w:t>
      </w:r>
      <w:proofErr w:type="gramStart"/>
      <w:r w:rsidRPr="00F16EA8">
        <w:rPr>
          <w:rFonts w:ascii="Times New Roman" w:eastAsia="Times New Roman" w:hAnsi="Times New Roman" w:cs="Times New Roman"/>
          <w:lang w:eastAsia="ru-RU"/>
        </w:rPr>
        <w:t>Q2</w:t>
      </w:r>
      <w:proofErr w:type="gramEnd"/>
      <w:r w:rsidRPr="00F16EA8">
        <w:rPr>
          <w:rFonts w:ascii="Times New Roman" w:eastAsia="Times New Roman" w:hAnsi="Times New Roman" w:cs="Times New Roman"/>
          <w:lang w:eastAsia="ru-RU"/>
        </w:rPr>
        <w:t xml:space="preserve"> то мы получаем равенство:</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b/>
          <w:bCs/>
          <w:lang w:eastAsia="ru-RU"/>
        </w:rPr>
        <w:t>P</w:t>
      </w:r>
      <w:r w:rsidRPr="00F16EA8">
        <w:rPr>
          <w:rFonts w:ascii="Times New Roman" w:eastAsia="Times New Roman" w:hAnsi="Times New Roman" w:cs="Times New Roman"/>
          <w:b/>
          <w:bCs/>
          <w:vertAlign w:val="subscript"/>
          <w:lang w:eastAsia="ru-RU"/>
        </w:rPr>
        <w:t>1</w:t>
      </w:r>
      <w:r w:rsidRPr="00F16EA8">
        <w:rPr>
          <w:rFonts w:ascii="Times New Roman" w:eastAsia="Times New Roman" w:hAnsi="Times New Roman" w:cs="Times New Roman"/>
          <w:b/>
          <w:bCs/>
          <w:lang w:eastAsia="ru-RU"/>
        </w:rPr>
        <w:t>Q</w:t>
      </w:r>
      <w:r w:rsidRPr="00F16EA8">
        <w:rPr>
          <w:rFonts w:ascii="Times New Roman" w:eastAsia="Times New Roman" w:hAnsi="Times New Roman" w:cs="Times New Roman"/>
          <w:b/>
          <w:bCs/>
          <w:vertAlign w:val="subscript"/>
          <w:lang w:eastAsia="ru-RU"/>
        </w:rPr>
        <w:t xml:space="preserve">1 </w:t>
      </w:r>
      <w:r w:rsidRPr="00F16EA8">
        <w:rPr>
          <w:rFonts w:ascii="Times New Roman" w:eastAsia="Times New Roman" w:hAnsi="Times New Roman" w:cs="Times New Roman"/>
          <w:b/>
          <w:bCs/>
          <w:lang w:eastAsia="ru-RU"/>
        </w:rPr>
        <w:t>+ P</w:t>
      </w:r>
      <w:r w:rsidRPr="00F16EA8">
        <w:rPr>
          <w:rFonts w:ascii="Times New Roman" w:eastAsia="Times New Roman" w:hAnsi="Times New Roman" w:cs="Times New Roman"/>
          <w:b/>
          <w:bCs/>
          <w:vertAlign w:val="subscript"/>
          <w:lang w:eastAsia="ru-RU"/>
        </w:rPr>
        <w:t>2</w:t>
      </w:r>
      <w:r w:rsidRPr="00F16EA8">
        <w:rPr>
          <w:rFonts w:ascii="Times New Roman" w:eastAsia="Times New Roman" w:hAnsi="Times New Roman" w:cs="Times New Roman"/>
          <w:b/>
          <w:bCs/>
          <w:lang w:eastAsia="ru-RU"/>
        </w:rPr>
        <w:t>Q</w:t>
      </w:r>
      <w:r w:rsidRPr="00F16EA8">
        <w:rPr>
          <w:rFonts w:ascii="Times New Roman" w:eastAsia="Times New Roman" w:hAnsi="Times New Roman" w:cs="Times New Roman"/>
          <w:b/>
          <w:bCs/>
          <w:vertAlign w:val="subscript"/>
          <w:lang w:eastAsia="ru-RU"/>
        </w:rPr>
        <w:t>2</w:t>
      </w:r>
      <w:r w:rsidRPr="00F16EA8">
        <w:rPr>
          <w:rFonts w:ascii="Times New Roman" w:eastAsia="Times New Roman" w:hAnsi="Times New Roman" w:cs="Times New Roman"/>
          <w:b/>
          <w:bCs/>
          <w:lang w:eastAsia="ru-RU"/>
        </w:rPr>
        <w:t xml:space="preserve"> = R</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lang w:eastAsia="ru-RU"/>
        </w:rPr>
        <w:t xml:space="preserve">Преобразовав данное равенство, получаем </w:t>
      </w:r>
      <w:r w:rsidRPr="00F16EA8">
        <w:rPr>
          <w:rFonts w:ascii="Times New Roman" w:eastAsia="Times New Roman" w:hAnsi="Times New Roman" w:cs="Times New Roman"/>
          <w:b/>
          <w:bCs/>
          <w:lang w:eastAsia="ru-RU"/>
        </w:rPr>
        <w:t>уравнение бюджетной линии</w:t>
      </w:r>
      <w:r w:rsidRPr="00F16EA8">
        <w:rPr>
          <w:rFonts w:ascii="Times New Roman" w:eastAsia="Times New Roman" w:hAnsi="Times New Roman" w:cs="Times New Roman"/>
          <w:lang w:eastAsia="ru-RU"/>
        </w:rPr>
        <w:t>, имеющее вид:</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noProof/>
          <w:lang w:eastAsia="ru-RU"/>
        </w:rPr>
        <w:drawing>
          <wp:inline distT="0" distB="0" distL="0" distR="0">
            <wp:extent cx="942975" cy="390525"/>
            <wp:effectExtent l="19050" t="0" r="9525" b="0"/>
            <wp:docPr id="13" name="Рисунок 13" descr="http://www.grandars.ru/images/1/review/id/35/51ba12f6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randars.ru/images/1/review/id/35/51ba12f636.jpg"/>
                    <pic:cNvPicPr>
                      <a:picLocks noChangeAspect="1" noChangeArrowheads="1"/>
                    </pic:cNvPicPr>
                  </pic:nvPicPr>
                  <pic:blipFill>
                    <a:blip r:embed="rId41" cstate="print"/>
                    <a:srcRect/>
                    <a:stretch>
                      <a:fillRect/>
                    </a:stretch>
                  </pic:blipFill>
                  <pic:spPr bwMode="auto">
                    <a:xfrm>
                      <a:off x="0" y="0"/>
                      <a:ext cx="942975" cy="390525"/>
                    </a:xfrm>
                    <a:prstGeom prst="rect">
                      <a:avLst/>
                    </a:prstGeom>
                    <a:noFill/>
                    <a:ln w="9525">
                      <a:noFill/>
                      <a:miter lim="800000"/>
                      <a:headEnd/>
                      <a:tailEnd/>
                    </a:ln>
                  </pic:spPr>
                </pic:pic>
              </a:graphicData>
            </a:graphic>
          </wp:inline>
        </w:drawing>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noProof/>
          <w:lang w:eastAsia="ru-RU"/>
        </w:rPr>
        <w:lastRenderedPageBreak/>
        <w:drawing>
          <wp:inline distT="0" distB="0" distL="0" distR="0">
            <wp:extent cx="1524000" cy="1552575"/>
            <wp:effectExtent l="19050" t="0" r="0" b="0"/>
            <wp:docPr id="14" name="Рисунок 14" descr="http://www.grandars.ru/images/1/review/id/35/cd0201971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randars.ru/images/1/review/id/35/cd0201971f.jpg"/>
                    <pic:cNvPicPr>
                      <a:picLocks noChangeAspect="1" noChangeArrowheads="1"/>
                    </pic:cNvPicPr>
                  </pic:nvPicPr>
                  <pic:blipFill>
                    <a:blip r:embed="rId42" cstate="print"/>
                    <a:srcRect/>
                    <a:stretch>
                      <a:fillRect/>
                    </a:stretch>
                  </pic:blipFill>
                  <pic:spPr bwMode="auto">
                    <a:xfrm>
                      <a:off x="0" y="0"/>
                      <a:ext cx="1524000" cy="1552575"/>
                    </a:xfrm>
                    <a:prstGeom prst="rect">
                      <a:avLst/>
                    </a:prstGeom>
                    <a:noFill/>
                    <a:ln w="9525">
                      <a:noFill/>
                      <a:miter lim="800000"/>
                      <a:headEnd/>
                      <a:tailEnd/>
                    </a:ln>
                  </pic:spPr>
                </pic:pic>
              </a:graphicData>
            </a:graphic>
          </wp:inline>
        </w:drawing>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lang w:eastAsia="ru-RU"/>
        </w:rPr>
        <w:t>Бюджетная линия показывает набор комбинаций товаров Q1 и Q2, которые может приобрести потребитель, расходуя весь свой денежный доход. Наклон бюджетной линии определяется отношением P1/P2.</w:t>
      </w:r>
    </w:p>
    <w:p w:rsidR="00F16EA8" w:rsidRPr="00F16EA8" w:rsidRDefault="00F16EA8" w:rsidP="00F16EA8">
      <w:pPr>
        <w:shd w:val="clear" w:color="auto" w:fill="FFFFFF"/>
        <w:spacing w:after="0" w:line="255" w:lineRule="atLeast"/>
        <w:ind w:left="284"/>
        <w:textAlignment w:val="top"/>
        <w:rPr>
          <w:rFonts w:ascii="Times New Roman" w:eastAsia="Times New Roman" w:hAnsi="Times New Roman" w:cs="Times New Roman"/>
          <w:lang w:eastAsia="ru-RU"/>
        </w:rPr>
      </w:pPr>
      <w:r w:rsidRPr="00F16EA8">
        <w:rPr>
          <w:rFonts w:ascii="Times New Roman" w:eastAsia="Times New Roman" w:hAnsi="Times New Roman" w:cs="Times New Roman"/>
          <w:lang w:eastAsia="ru-RU"/>
        </w:rPr>
        <w:t>В многотоварной экономике и при условии учета сбережений потребителя, уравнение бюджетной линии можно в общем виде записать следующим образом:</w:t>
      </w:r>
    </w:p>
    <w:p w:rsidR="00F16EA8" w:rsidRDefault="00F16EA8" w:rsidP="00F16EA8">
      <w:pPr>
        <w:shd w:val="clear" w:color="auto" w:fill="FFFFFF"/>
        <w:spacing w:after="0" w:line="255" w:lineRule="atLeast"/>
        <w:ind w:left="284"/>
        <w:textAlignment w:val="top"/>
        <w:rPr>
          <w:rFonts w:ascii="Times New Roman" w:eastAsia="Times New Roman" w:hAnsi="Times New Roman" w:cs="Times New Roman"/>
          <w:b/>
          <w:bCs/>
          <w:lang w:eastAsia="ru-RU"/>
        </w:rPr>
      </w:pPr>
      <w:r w:rsidRPr="00F16EA8">
        <w:rPr>
          <w:rFonts w:ascii="Times New Roman" w:eastAsia="Times New Roman" w:hAnsi="Times New Roman" w:cs="Times New Roman"/>
          <w:b/>
          <w:bCs/>
          <w:lang w:eastAsia="ru-RU"/>
        </w:rPr>
        <w:t>P1Q1 + P2Q2 + ... +</w:t>
      </w:r>
      <w:proofErr w:type="spellStart"/>
      <w:r w:rsidRPr="00F16EA8">
        <w:rPr>
          <w:rFonts w:ascii="Times New Roman" w:eastAsia="Times New Roman" w:hAnsi="Times New Roman" w:cs="Times New Roman"/>
          <w:b/>
          <w:bCs/>
          <w:lang w:eastAsia="ru-RU"/>
        </w:rPr>
        <w:t>PnQn</w:t>
      </w:r>
      <w:proofErr w:type="spellEnd"/>
      <w:r w:rsidRPr="00F16EA8">
        <w:rPr>
          <w:rFonts w:ascii="Times New Roman" w:eastAsia="Times New Roman" w:hAnsi="Times New Roman" w:cs="Times New Roman"/>
          <w:b/>
          <w:bCs/>
          <w:lang w:eastAsia="ru-RU"/>
        </w:rPr>
        <w:t xml:space="preserve"> + сбережения = R</w:t>
      </w:r>
    </w:p>
    <w:p w:rsidR="009A79AC" w:rsidRPr="009A79AC" w:rsidRDefault="009A79AC" w:rsidP="009A79AC">
      <w:pPr>
        <w:shd w:val="clear" w:color="auto" w:fill="FFFFFF"/>
        <w:spacing w:after="0" w:line="240" w:lineRule="auto"/>
        <w:textAlignment w:val="top"/>
        <w:outlineLvl w:val="4"/>
        <w:rPr>
          <w:rFonts w:ascii="Times New Roman" w:eastAsia="Times New Roman" w:hAnsi="Times New Roman" w:cs="Times New Roman"/>
          <w:b/>
          <w:bCs/>
          <w:color w:val="006666"/>
          <w:sz w:val="20"/>
          <w:szCs w:val="20"/>
          <w:u w:val="single"/>
          <w:lang w:eastAsia="ru-RU"/>
        </w:rPr>
      </w:pPr>
      <w:r w:rsidRPr="009A79AC">
        <w:rPr>
          <w:rFonts w:ascii="Times New Roman" w:eastAsia="Times New Roman" w:hAnsi="Times New Roman" w:cs="Times New Roman"/>
          <w:b/>
          <w:bCs/>
          <w:color w:val="006666"/>
          <w:sz w:val="20"/>
          <w:szCs w:val="20"/>
          <w:u w:val="single"/>
          <w:lang w:eastAsia="ru-RU"/>
        </w:rPr>
        <w:t>Смещение бюджетной линии</w:t>
      </w:r>
    </w:p>
    <w:p w:rsidR="009A79AC" w:rsidRPr="009A79AC" w:rsidRDefault="009A79AC" w:rsidP="009A79AC">
      <w:pPr>
        <w:shd w:val="clear" w:color="auto" w:fill="FFFFFF"/>
        <w:spacing w:after="0" w:line="255" w:lineRule="atLeast"/>
        <w:textAlignment w:val="top"/>
        <w:rPr>
          <w:rFonts w:ascii="Times New Roman" w:eastAsia="Times New Roman" w:hAnsi="Times New Roman" w:cs="Times New Roman"/>
          <w:sz w:val="24"/>
          <w:szCs w:val="24"/>
          <w:lang w:eastAsia="ru-RU"/>
        </w:rPr>
      </w:pPr>
      <w:r w:rsidRPr="009A79AC">
        <w:rPr>
          <w:rFonts w:ascii="Times New Roman" w:eastAsia="Times New Roman" w:hAnsi="Times New Roman" w:cs="Times New Roman"/>
          <w:sz w:val="24"/>
          <w:szCs w:val="24"/>
          <w:lang w:eastAsia="ru-RU"/>
        </w:rPr>
        <w:t>Изменение бюджетной области может происходить под воздействием двух основных факторов: изменение дохода и изменение цен на товары.</w:t>
      </w:r>
    </w:p>
    <w:p w:rsidR="009A79AC" w:rsidRPr="009A79AC" w:rsidRDefault="009A79AC" w:rsidP="009A79AC">
      <w:pPr>
        <w:shd w:val="clear" w:color="auto" w:fill="FFFFFF"/>
        <w:spacing w:after="0" w:line="255" w:lineRule="atLeast"/>
        <w:textAlignment w:val="top"/>
        <w:rPr>
          <w:rFonts w:ascii="Times New Roman" w:eastAsia="Times New Roman" w:hAnsi="Times New Roman" w:cs="Times New Roman"/>
          <w:sz w:val="24"/>
          <w:szCs w:val="24"/>
          <w:lang w:eastAsia="ru-RU"/>
        </w:rPr>
      </w:pPr>
      <w:r w:rsidRPr="009A79AC">
        <w:rPr>
          <w:rFonts w:ascii="Times New Roman" w:eastAsia="Times New Roman" w:hAnsi="Times New Roman" w:cs="Times New Roman"/>
          <w:b/>
          <w:bCs/>
          <w:sz w:val="24"/>
          <w:szCs w:val="24"/>
          <w:lang w:eastAsia="ru-RU"/>
        </w:rPr>
        <w:t>Увеличение денежного дохода с R1 до R2 при неизменных ценах</w:t>
      </w:r>
      <w:r w:rsidRPr="009A79AC">
        <w:rPr>
          <w:rFonts w:ascii="Times New Roman" w:eastAsia="Times New Roman" w:hAnsi="Times New Roman" w:cs="Times New Roman"/>
          <w:sz w:val="24"/>
          <w:szCs w:val="24"/>
          <w:lang w:eastAsia="ru-RU"/>
        </w:rPr>
        <w:t xml:space="preserve"> позволит потребителю приобрести большее количество как одного, так и другого товара. Угол наклона бюджетной линии не изменится, поскольку цены остаются прежними, но сама линия сместится вверх и вправо параллельно самой себе. При понижении дохода линия сместится ниже и левее.</w:t>
      </w:r>
    </w:p>
    <w:p w:rsidR="009A79AC" w:rsidRPr="009A79AC" w:rsidRDefault="009A79AC" w:rsidP="009A79AC">
      <w:pPr>
        <w:shd w:val="clear" w:color="auto" w:fill="FFFFFF"/>
        <w:spacing w:after="0" w:line="255" w:lineRule="atLeast"/>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524000" cy="1533525"/>
            <wp:effectExtent l="19050" t="0" r="0" b="0"/>
            <wp:docPr id="19" name="Рисунок 19" descr="http://www.grandars.ru/images/1/review/id/35/a0799725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grandars.ru/images/1/review/id/35/a079972558.jpg"/>
                    <pic:cNvPicPr>
                      <a:picLocks noChangeAspect="1" noChangeArrowheads="1"/>
                    </pic:cNvPicPr>
                  </pic:nvPicPr>
                  <pic:blipFill>
                    <a:blip r:embed="rId43" cstate="print"/>
                    <a:srcRect/>
                    <a:stretch>
                      <a:fillRect/>
                    </a:stretch>
                  </pic:blipFill>
                  <pic:spPr bwMode="auto">
                    <a:xfrm>
                      <a:off x="0" y="0"/>
                      <a:ext cx="1524000" cy="1533525"/>
                    </a:xfrm>
                    <a:prstGeom prst="rect">
                      <a:avLst/>
                    </a:prstGeom>
                    <a:noFill/>
                    <a:ln w="9525">
                      <a:noFill/>
                      <a:miter lim="800000"/>
                      <a:headEnd/>
                      <a:tailEnd/>
                    </a:ln>
                  </pic:spPr>
                </pic:pic>
              </a:graphicData>
            </a:graphic>
          </wp:inline>
        </w:drawing>
      </w:r>
    </w:p>
    <w:p w:rsidR="009A79AC" w:rsidRPr="009A79AC" w:rsidRDefault="009A79AC" w:rsidP="009A79AC">
      <w:pPr>
        <w:shd w:val="clear" w:color="auto" w:fill="FFFFFF"/>
        <w:spacing w:after="0" w:line="255" w:lineRule="atLeast"/>
        <w:textAlignment w:val="top"/>
        <w:rPr>
          <w:rFonts w:ascii="Times New Roman" w:eastAsia="Times New Roman" w:hAnsi="Times New Roman" w:cs="Times New Roman"/>
          <w:sz w:val="24"/>
          <w:szCs w:val="24"/>
          <w:lang w:eastAsia="ru-RU"/>
        </w:rPr>
      </w:pPr>
      <w:r w:rsidRPr="009A79AC">
        <w:rPr>
          <w:rFonts w:ascii="Times New Roman" w:eastAsia="Times New Roman" w:hAnsi="Times New Roman" w:cs="Times New Roman"/>
          <w:b/>
          <w:bCs/>
          <w:sz w:val="24"/>
          <w:szCs w:val="24"/>
          <w:lang w:eastAsia="ru-RU"/>
        </w:rPr>
        <w:t>Изменение цены на один из товаров при неизменном доходе</w:t>
      </w:r>
      <w:r w:rsidRPr="009A79AC">
        <w:rPr>
          <w:rFonts w:ascii="Times New Roman" w:eastAsia="Times New Roman" w:hAnsi="Times New Roman" w:cs="Times New Roman"/>
          <w:sz w:val="24"/>
          <w:szCs w:val="24"/>
          <w:lang w:eastAsia="ru-RU"/>
        </w:rPr>
        <w:t xml:space="preserve"> и цене другого товара изменит наклон бюджетной линии, равный отношению цен. Так, например, при сокращении цены P1 на товар Q1 максимальное количество товара, приобретаемое при данном доходе, увеличивается с R/P11 до R/P12. Соответственно уменьшается угол наклона бюджетной линии</w:t>
      </w:r>
    </w:p>
    <w:p w:rsidR="009A79AC" w:rsidRPr="009A79AC" w:rsidRDefault="009A79AC" w:rsidP="009A79AC">
      <w:pPr>
        <w:shd w:val="clear" w:color="auto" w:fill="FFFFFF"/>
        <w:spacing w:after="0" w:line="255" w:lineRule="atLeast"/>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1666875" cy="1638300"/>
            <wp:effectExtent l="19050" t="0" r="9525" b="0"/>
            <wp:docPr id="20" name="Рисунок 20" descr="http://www.grandars.ru/images/1/review/id/35/b3429ce6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grandars.ru/images/1/review/id/35/b3429ce683.jpg"/>
                    <pic:cNvPicPr>
                      <a:picLocks noChangeAspect="1" noChangeArrowheads="1"/>
                    </pic:cNvPicPr>
                  </pic:nvPicPr>
                  <pic:blipFill>
                    <a:blip r:embed="rId44" cstate="print"/>
                    <a:srcRect/>
                    <a:stretch>
                      <a:fillRect/>
                    </a:stretch>
                  </pic:blipFill>
                  <pic:spPr bwMode="auto">
                    <a:xfrm>
                      <a:off x="0" y="0"/>
                      <a:ext cx="1666875" cy="1638300"/>
                    </a:xfrm>
                    <a:prstGeom prst="rect">
                      <a:avLst/>
                    </a:prstGeom>
                    <a:noFill/>
                    <a:ln w="9525">
                      <a:noFill/>
                      <a:miter lim="800000"/>
                      <a:headEnd/>
                      <a:tailEnd/>
                    </a:ln>
                  </pic:spPr>
                </pic:pic>
              </a:graphicData>
            </a:graphic>
          </wp:inline>
        </w:drawing>
      </w:r>
    </w:p>
    <w:p w:rsidR="009A79AC" w:rsidRPr="009A79AC" w:rsidRDefault="009A79AC" w:rsidP="009A79AC">
      <w:pPr>
        <w:shd w:val="clear" w:color="auto" w:fill="FFFFFF"/>
        <w:spacing w:after="0" w:line="240" w:lineRule="auto"/>
        <w:textAlignment w:val="top"/>
        <w:rPr>
          <w:rFonts w:ascii="Times New Roman" w:eastAsia="Times New Roman" w:hAnsi="Times New Roman" w:cs="Times New Roman"/>
          <w:sz w:val="24"/>
          <w:szCs w:val="24"/>
          <w:lang w:eastAsia="ru-RU"/>
        </w:rPr>
      </w:pPr>
      <w:r w:rsidRPr="009A79AC">
        <w:rPr>
          <w:rFonts w:ascii="Times New Roman" w:eastAsia="Times New Roman" w:hAnsi="Times New Roman" w:cs="Times New Roman"/>
          <w:b/>
          <w:bCs/>
          <w:color w:val="006699"/>
          <w:sz w:val="18"/>
          <w:lang w:eastAsia="ru-RU"/>
        </w:rPr>
        <w:t>Из уравнения бюджетной линии вытекают также следующие свойства бюджетных ограничений потребителя:</w:t>
      </w:r>
    </w:p>
    <w:p w:rsidR="009A79AC" w:rsidRPr="009A79AC" w:rsidRDefault="009A79AC" w:rsidP="009A79AC">
      <w:pPr>
        <w:numPr>
          <w:ilvl w:val="0"/>
          <w:numId w:val="15"/>
        </w:numPr>
        <w:shd w:val="clear" w:color="auto" w:fill="FFFFFF"/>
        <w:spacing w:after="0" w:line="255" w:lineRule="atLeast"/>
        <w:ind w:left="3825"/>
        <w:textAlignment w:val="top"/>
        <w:rPr>
          <w:rFonts w:ascii="Times New Roman" w:eastAsia="Times New Roman" w:hAnsi="Times New Roman" w:cs="Times New Roman"/>
          <w:sz w:val="24"/>
          <w:szCs w:val="24"/>
          <w:lang w:eastAsia="ru-RU"/>
        </w:rPr>
      </w:pPr>
      <w:r w:rsidRPr="009A79AC">
        <w:rPr>
          <w:rFonts w:ascii="Times New Roman" w:eastAsia="Times New Roman" w:hAnsi="Times New Roman" w:cs="Times New Roman"/>
          <w:sz w:val="24"/>
          <w:szCs w:val="24"/>
          <w:lang w:eastAsia="ru-RU"/>
        </w:rPr>
        <w:t xml:space="preserve">при одновременном увеличении в </w:t>
      </w:r>
      <w:proofErr w:type="spellStart"/>
      <w:r w:rsidRPr="009A79AC">
        <w:rPr>
          <w:rFonts w:ascii="Times New Roman" w:eastAsia="Times New Roman" w:hAnsi="Times New Roman" w:cs="Times New Roman"/>
          <w:sz w:val="24"/>
          <w:szCs w:val="24"/>
          <w:lang w:eastAsia="ru-RU"/>
        </w:rPr>
        <w:t>n</w:t>
      </w:r>
      <w:proofErr w:type="spellEnd"/>
      <w:r w:rsidRPr="009A79AC">
        <w:rPr>
          <w:rFonts w:ascii="Times New Roman" w:eastAsia="Times New Roman" w:hAnsi="Times New Roman" w:cs="Times New Roman"/>
          <w:sz w:val="24"/>
          <w:szCs w:val="24"/>
          <w:lang w:eastAsia="ru-RU"/>
        </w:rPr>
        <w:t xml:space="preserve"> раз и цен P1, P2, и дохода R положение бюджетной прямой не меняется, </w:t>
      </w:r>
      <w:proofErr w:type="gramStart"/>
      <w:r w:rsidRPr="009A79AC">
        <w:rPr>
          <w:rFonts w:ascii="Times New Roman" w:eastAsia="Times New Roman" w:hAnsi="Times New Roman" w:cs="Times New Roman"/>
          <w:sz w:val="24"/>
          <w:szCs w:val="24"/>
          <w:lang w:eastAsia="ru-RU"/>
        </w:rPr>
        <w:t>и</w:t>
      </w:r>
      <w:proofErr w:type="gramEnd"/>
      <w:r w:rsidRPr="009A79AC">
        <w:rPr>
          <w:rFonts w:ascii="Times New Roman" w:eastAsia="Times New Roman" w:hAnsi="Times New Roman" w:cs="Times New Roman"/>
          <w:sz w:val="24"/>
          <w:szCs w:val="24"/>
          <w:lang w:eastAsia="ru-RU"/>
        </w:rPr>
        <w:t xml:space="preserve"> следовательно, область бюджетных ограничений останется прежней.</w:t>
      </w:r>
    </w:p>
    <w:p w:rsidR="009A79AC" w:rsidRPr="00F16EA8" w:rsidRDefault="009A79AC" w:rsidP="009A79AC">
      <w:pPr>
        <w:numPr>
          <w:ilvl w:val="0"/>
          <w:numId w:val="15"/>
        </w:numPr>
        <w:shd w:val="clear" w:color="auto" w:fill="FFFFFF"/>
        <w:spacing w:after="0" w:line="255" w:lineRule="atLeast"/>
        <w:ind w:left="3825"/>
        <w:textAlignment w:val="top"/>
        <w:rPr>
          <w:rFonts w:ascii="Times New Roman" w:eastAsia="Times New Roman" w:hAnsi="Times New Roman" w:cs="Times New Roman"/>
          <w:sz w:val="24"/>
          <w:szCs w:val="24"/>
          <w:lang w:eastAsia="ru-RU"/>
        </w:rPr>
      </w:pPr>
      <w:r w:rsidRPr="009A79AC">
        <w:rPr>
          <w:rFonts w:ascii="Times New Roman" w:eastAsia="Times New Roman" w:hAnsi="Times New Roman" w:cs="Times New Roman"/>
          <w:sz w:val="24"/>
          <w:szCs w:val="24"/>
          <w:lang w:eastAsia="ru-RU"/>
        </w:rPr>
        <w:t xml:space="preserve">увеличение цен в </w:t>
      </w:r>
      <w:proofErr w:type="spellStart"/>
      <w:r w:rsidRPr="009A79AC">
        <w:rPr>
          <w:rFonts w:ascii="Times New Roman" w:eastAsia="Times New Roman" w:hAnsi="Times New Roman" w:cs="Times New Roman"/>
          <w:sz w:val="24"/>
          <w:szCs w:val="24"/>
          <w:lang w:eastAsia="ru-RU"/>
        </w:rPr>
        <w:t>n</w:t>
      </w:r>
      <w:proofErr w:type="spellEnd"/>
      <w:r w:rsidRPr="009A79AC">
        <w:rPr>
          <w:rFonts w:ascii="Times New Roman" w:eastAsia="Times New Roman" w:hAnsi="Times New Roman" w:cs="Times New Roman"/>
          <w:sz w:val="24"/>
          <w:szCs w:val="24"/>
          <w:lang w:eastAsia="ru-RU"/>
        </w:rPr>
        <w:t xml:space="preserve"> раз равносильно сокращению дохода потребителя в то же количество раз.</w:t>
      </w:r>
    </w:p>
    <w:p w:rsidR="004274A4" w:rsidRDefault="00F16EA8" w:rsidP="009A79AC">
      <w:pPr>
        <w:pStyle w:val="ac"/>
        <w:tabs>
          <w:tab w:val="left" w:pos="142"/>
        </w:tabs>
        <w:rPr>
          <w:rFonts w:ascii="Times New Roman" w:hAnsi="Times New Roman" w:cs="Times New Roman"/>
          <w:b/>
          <w:sz w:val="28"/>
          <w:u w:val="single"/>
        </w:rPr>
      </w:pPr>
      <w:r>
        <w:rPr>
          <w:rFonts w:ascii="Times New Roman" w:hAnsi="Times New Roman" w:cs="Times New Roman"/>
          <w:b/>
          <w:sz w:val="28"/>
          <w:u w:val="single"/>
        </w:rPr>
        <w:t>19. Влияние изменения дохода на положение бюджетной линии</w:t>
      </w:r>
    </w:p>
    <w:p w:rsidR="00F56D0E" w:rsidRDefault="00F56D0E" w:rsidP="00F56D0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Поскольку положение бюджетной линии и размеры ограничиваемой ею области бюджетных возможностей зависят от величины дохода и относительных цен товаров, то их изменение приведет к сдвигу бюджетной линии. Рассмотрим сначала, как изменяется положение бюджетной линии при изменении дохода потребителя.</w:t>
      </w:r>
    </w:p>
    <w:p w:rsidR="00DA677C" w:rsidRDefault="00DA677C" w:rsidP="00F56D0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noProof/>
          <w:sz w:val="24"/>
          <w:szCs w:val="24"/>
          <w:lang w:eastAsia="ru-RU"/>
        </w:rPr>
        <w:lastRenderedPageBreak/>
        <w:drawing>
          <wp:inline distT="0" distB="0" distL="0" distR="0">
            <wp:extent cx="2009775" cy="1704975"/>
            <wp:effectExtent l="19050" t="0" r="952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srcRect/>
                    <a:stretch>
                      <a:fillRect/>
                    </a:stretch>
                  </pic:blipFill>
                  <pic:spPr bwMode="auto">
                    <a:xfrm>
                      <a:off x="0" y="0"/>
                      <a:ext cx="2009775" cy="1704975"/>
                    </a:xfrm>
                    <a:prstGeom prst="rect">
                      <a:avLst/>
                    </a:prstGeom>
                    <a:noFill/>
                    <a:ln w="9525">
                      <a:noFill/>
                      <a:miter lim="800000"/>
                      <a:headEnd/>
                      <a:tailEnd/>
                    </a:ln>
                  </pic:spPr>
                </pic:pic>
              </a:graphicData>
            </a:graphic>
          </wp:inline>
        </w:drawing>
      </w:r>
    </w:p>
    <w:p w:rsidR="00F56D0E" w:rsidRDefault="00F56D0E" w:rsidP="00F56D0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Предположим, что доход потребителя вырос при неизменном отношении цены обоих товаров. Графически это отразится на длине отрезка </w:t>
      </w:r>
      <w:r>
        <w:rPr>
          <w:rFonts w:ascii="TimesNewRoman,Italic" w:hAnsi="TimesNewRoman,Italic" w:cs="TimesNewRoman,Italic"/>
          <w:i/>
          <w:iCs/>
          <w:sz w:val="24"/>
          <w:szCs w:val="24"/>
        </w:rPr>
        <w:t xml:space="preserve">ОА, </w:t>
      </w:r>
      <w:r>
        <w:rPr>
          <w:rFonts w:ascii="TimesNewRoman" w:hAnsi="TimesNewRoman" w:cs="TimesNewRoman"/>
          <w:sz w:val="24"/>
          <w:szCs w:val="24"/>
        </w:rPr>
        <w:t xml:space="preserve">она увеличится. При этом наклон бюджетной линии не изменится. Следовательно, бюджетная линия сдвинется вправо и займет положение, параллельное </w:t>
      </w:r>
      <w:proofErr w:type="gramStart"/>
      <w:r>
        <w:rPr>
          <w:rFonts w:ascii="TimesNewRoman" w:hAnsi="TimesNewRoman" w:cs="TimesNewRoman"/>
          <w:sz w:val="24"/>
          <w:szCs w:val="24"/>
        </w:rPr>
        <w:t>прежнему</w:t>
      </w:r>
      <w:proofErr w:type="gramEnd"/>
      <w:r>
        <w:rPr>
          <w:rFonts w:ascii="TimesNewRoman" w:hAnsi="TimesNewRoman" w:cs="TimesNewRoman"/>
          <w:sz w:val="24"/>
          <w:szCs w:val="24"/>
        </w:rPr>
        <w:t>.</w:t>
      </w:r>
    </w:p>
    <w:p w:rsidR="00F56D0E" w:rsidRDefault="00F56D0E" w:rsidP="00F56D0E">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Тем самым расширятся бюджетные возможности индивида вырастет его реальный доход, выраженный в единицах как одного, так и другого товара (одновременно вырастет длина отрезка </w:t>
      </w:r>
      <w:proofErr w:type="gramStart"/>
      <w:r>
        <w:rPr>
          <w:rFonts w:ascii="TimesNewRoman,Italic" w:hAnsi="TimesNewRoman,Italic" w:cs="TimesNewRoman,Italic"/>
          <w:i/>
          <w:iCs/>
          <w:sz w:val="24"/>
          <w:szCs w:val="24"/>
        </w:rPr>
        <w:t>ОБ</w:t>
      </w:r>
      <w:proofErr w:type="gramEnd"/>
      <w:r>
        <w:rPr>
          <w:rFonts w:ascii="TimesNewRoman,Italic" w:hAnsi="TimesNewRoman,Italic" w:cs="TimesNewRoman,Italic"/>
          <w:i/>
          <w:iCs/>
          <w:sz w:val="24"/>
          <w:szCs w:val="24"/>
        </w:rPr>
        <w:t xml:space="preserve">). </w:t>
      </w:r>
      <w:r>
        <w:rPr>
          <w:rFonts w:ascii="TimesNewRoman" w:hAnsi="TimesNewRoman" w:cs="TimesNewRoman"/>
          <w:sz w:val="24"/>
          <w:szCs w:val="24"/>
        </w:rPr>
        <w:t>Если доход потребителя уменьшится, то будет иметь место параллельный сдвиг бюджетной линии</w:t>
      </w:r>
      <w:r w:rsidR="00DA677C">
        <w:rPr>
          <w:rFonts w:ascii="TimesNewRoman" w:hAnsi="TimesNewRoman" w:cs="TimesNewRoman"/>
          <w:sz w:val="24"/>
          <w:szCs w:val="24"/>
        </w:rPr>
        <w:t xml:space="preserve"> </w:t>
      </w:r>
      <w:r>
        <w:rPr>
          <w:rFonts w:ascii="TimesNewRoman" w:hAnsi="TimesNewRoman" w:cs="TimesNewRoman"/>
          <w:sz w:val="24"/>
          <w:szCs w:val="24"/>
        </w:rPr>
        <w:t>влево.</w:t>
      </w:r>
    </w:p>
    <w:p w:rsidR="006F0EDF" w:rsidRDefault="006F0EDF" w:rsidP="00F16EA8">
      <w:pPr>
        <w:pStyle w:val="ac"/>
        <w:tabs>
          <w:tab w:val="left" w:pos="142"/>
        </w:tabs>
        <w:rPr>
          <w:rFonts w:ascii="Times New Roman" w:hAnsi="Times New Roman" w:cs="Times New Roman"/>
          <w:b/>
          <w:sz w:val="28"/>
          <w:u w:val="single"/>
        </w:rPr>
      </w:pPr>
      <w:r>
        <w:rPr>
          <w:rFonts w:ascii="Times New Roman" w:hAnsi="Times New Roman" w:cs="Times New Roman"/>
          <w:b/>
          <w:sz w:val="28"/>
          <w:u w:val="single"/>
        </w:rPr>
        <w:t>20. Оптимум потребителя. Правило максимизации полезности</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 xml:space="preserve">Товарный набор, </w:t>
      </w:r>
      <w:proofErr w:type="spellStart"/>
      <w:r w:rsidRPr="006F0EDF">
        <w:rPr>
          <w:rFonts w:ascii="Times New Roman" w:eastAsia="Times New Roman" w:hAnsi="Times New Roman" w:cs="Times New Roman"/>
          <w:lang w:eastAsia="ru-RU"/>
        </w:rPr>
        <w:t>максимизирующий</w:t>
      </w:r>
      <w:proofErr w:type="spellEnd"/>
      <w:r w:rsidRPr="006F0EDF">
        <w:rPr>
          <w:rFonts w:ascii="Times New Roman" w:eastAsia="Times New Roman" w:hAnsi="Times New Roman" w:cs="Times New Roman"/>
          <w:lang w:eastAsia="ru-RU"/>
        </w:rPr>
        <w:t xml:space="preserve"> совокупную полезность потребителя, называется </w:t>
      </w:r>
      <w:r w:rsidRPr="006F0EDF">
        <w:rPr>
          <w:rFonts w:ascii="Times New Roman" w:eastAsia="Times New Roman" w:hAnsi="Times New Roman" w:cs="Times New Roman"/>
          <w:b/>
          <w:bCs/>
          <w:lang w:eastAsia="ru-RU"/>
        </w:rPr>
        <w:t>точкой потребительского равновесия (точкой оптимума)</w:t>
      </w:r>
      <w:r w:rsidRPr="006F0EDF">
        <w:rPr>
          <w:rFonts w:ascii="Times New Roman" w:eastAsia="Times New Roman" w:hAnsi="Times New Roman" w:cs="Times New Roman"/>
          <w:lang w:eastAsia="ru-RU"/>
        </w:rPr>
        <w:t xml:space="preserve"> и лежит в точке касания бюджетной линии и кривой безразличия (при условии, что товар желателен для </w:t>
      </w:r>
      <w:proofErr w:type="gramStart"/>
      <w:r w:rsidRPr="006F0EDF">
        <w:rPr>
          <w:rFonts w:ascii="Times New Roman" w:eastAsia="Times New Roman" w:hAnsi="Times New Roman" w:cs="Times New Roman"/>
          <w:lang w:eastAsia="ru-RU"/>
        </w:rPr>
        <w:t>потребителя</w:t>
      </w:r>
      <w:proofErr w:type="gramEnd"/>
      <w:r w:rsidRPr="006F0EDF">
        <w:rPr>
          <w:rFonts w:ascii="Times New Roman" w:eastAsia="Times New Roman" w:hAnsi="Times New Roman" w:cs="Times New Roman"/>
          <w:lang w:eastAsia="ru-RU"/>
        </w:rPr>
        <w:t xml:space="preserve"> то есть имеет положительную предельную полезность).</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noProof/>
          <w:lang w:eastAsia="ru-RU"/>
        </w:rPr>
        <w:drawing>
          <wp:inline distT="0" distB="0" distL="0" distR="0">
            <wp:extent cx="1533525" cy="1362075"/>
            <wp:effectExtent l="19050" t="0" r="9525" b="0"/>
            <wp:docPr id="23" name="Рисунок 23" descr="http://www.grandars.ru/images/1/review/id/35/a185236d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grandars.ru/images/1/review/id/35/a185236dec.jpg"/>
                    <pic:cNvPicPr>
                      <a:picLocks noChangeAspect="1" noChangeArrowheads="1"/>
                    </pic:cNvPicPr>
                  </pic:nvPicPr>
                  <pic:blipFill>
                    <a:blip r:embed="rId46" cstate="print"/>
                    <a:srcRect/>
                    <a:stretch>
                      <a:fillRect/>
                    </a:stretch>
                  </pic:blipFill>
                  <pic:spPr bwMode="auto">
                    <a:xfrm>
                      <a:off x="0" y="0"/>
                      <a:ext cx="1533525" cy="1362075"/>
                    </a:xfrm>
                    <a:prstGeom prst="rect">
                      <a:avLst/>
                    </a:prstGeom>
                    <a:noFill/>
                    <a:ln w="9525">
                      <a:noFill/>
                      <a:miter lim="800000"/>
                      <a:headEnd/>
                      <a:tailEnd/>
                    </a:ln>
                  </pic:spPr>
                </pic:pic>
              </a:graphicData>
            </a:graphic>
          </wp:inline>
        </w:drawing>
      </w:r>
    </w:p>
    <w:p w:rsidR="006F0EDF" w:rsidRPr="006F0EDF" w:rsidRDefault="006F0EDF" w:rsidP="006F0EDF">
      <w:pPr>
        <w:shd w:val="clear" w:color="auto" w:fill="FFFFFF"/>
        <w:spacing w:after="0" w:line="240" w:lineRule="auto"/>
        <w:ind w:left="284"/>
        <w:textAlignment w:val="top"/>
        <w:outlineLvl w:val="4"/>
        <w:rPr>
          <w:rFonts w:ascii="Times New Roman" w:eastAsia="Times New Roman" w:hAnsi="Times New Roman" w:cs="Times New Roman"/>
          <w:b/>
          <w:bCs/>
          <w:color w:val="006666"/>
          <w:u w:val="single"/>
          <w:lang w:eastAsia="ru-RU"/>
        </w:rPr>
      </w:pPr>
      <w:r w:rsidRPr="006F0EDF">
        <w:rPr>
          <w:rFonts w:ascii="Times New Roman" w:eastAsia="Times New Roman" w:hAnsi="Times New Roman" w:cs="Times New Roman"/>
          <w:b/>
          <w:bCs/>
          <w:color w:val="006666"/>
          <w:u w:val="single"/>
          <w:lang w:eastAsia="ru-RU"/>
        </w:rPr>
        <w:t>Условия оптимума</w:t>
      </w:r>
    </w:p>
    <w:p w:rsidR="006F0EDF" w:rsidRPr="006F0EDF" w:rsidRDefault="006F0EDF" w:rsidP="006F0EDF">
      <w:pPr>
        <w:shd w:val="clear" w:color="auto" w:fill="FFFFFF"/>
        <w:spacing w:after="0" w:line="240" w:lineRule="auto"/>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b/>
          <w:bCs/>
          <w:color w:val="006699"/>
          <w:lang w:eastAsia="ru-RU"/>
        </w:rPr>
        <w:t>Для оптимального потребительского набора выполняются следующие условия:</w:t>
      </w:r>
    </w:p>
    <w:p w:rsidR="006F0EDF" w:rsidRPr="006F0EDF" w:rsidRDefault="006F0EDF" w:rsidP="006F0EDF">
      <w:pPr>
        <w:numPr>
          <w:ilvl w:val="0"/>
          <w:numId w:val="16"/>
        </w:num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равновесная комбинация товаров (</w:t>
      </w:r>
      <w:proofErr w:type="spellStart"/>
      <w:r w:rsidRPr="006F0EDF">
        <w:rPr>
          <w:rFonts w:ascii="Times New Roman" w:eastAsia="Times New Roman" w:hAnsi="Times New Roman" w:cs="Times New Roman"/>
          <w:lang w:eastAsia="ru-RU"/>
        </w:rPr>
        <w:t>х</w:t>
      </w:r>
      <w:proofErr w:type="spellEnd"/>
      <w:r w:rsidRPr="006F0EDF">
        <w:rPr>
          <w:rFonts w:ascii="Times New Roman" w:eastAsia="Times New Roman" w:hAnsi="Times New Roman" w:cs="Times New Roman"/>
          <w:lang w:eastAsia="ru-RU"/>
        </w:rPr>
        <w:t>*1,х*2) всегда лежит на бюджетной линии, а не под нею. Это означает, что для максимизации полезности потребитель должен полностью использовать имеющийся доход (сбережения тоже рассматриваются как доступный для "покупки" товар);</w:t>
      </w:r>
    </w:p>
    <w:p w:rsidR="006F0EDF" w:rsidRPr="006F0EDF" w:rsidRDefault="006F0EDF" w:rsidP="006F0EDF">
      <w:pPr>
        <w:numPr>
          <w:ilvl w:val="0"/>
          <w:numId w:val="16"/>
        </w:num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в точке равновесия угол наклона кривой безразличия равен углу наклона бюджетной линии, или</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noProof/>
          <w:lang w:eastAsia="ru-RU"/>
        </w:rPr>
        <w:drawing>
          <wp:inline distT="0" distB="0" distL="0" distR="0">
            <wp:extent cx="161925" cy="161925"/>
            <wp:effectExtent l="19050" t="0" r="9525" b="0"/>
            <wp:docPr id="24" name="Рисунок 24" descr="http://chart.apis.google.com/chart?cht=tx&amp;chl=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chart.apis.google.com/chart?cht=tx&amp;chl=tg"/>
                    <pic:cNvPicPr>
                      <a:picLocks noChangeAspect="1" noChangeArrowheads="1"/>
                    </pic:cNvPicPr>
                  </pic:nvPicPr>
                  <pic:blipFill>
                    <a:blip r:embed="rId47"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Pr="006F0EDF">
        <w:rPr>
          <w:rFonts w:ascii="Times New Roman" w:eastAsia="Times New Roman" w:hAnsi="Times New Roman" w:cs="Times New Roman"/>
          <w:lang w:eastAsia="ru-RU"/>
        </w:rPr>
        <w:t>угла наклона кривой безразличия = МRS = — Δх</w:t>
      </w:r>
      <w:proofErr w:type="gramStart"/>
      <w:r w:rsidRPr="006F0EDF">
        <w:rPr>
          <w:rFonts w:ascii="Times New Roman" w:eastAsia="Times New Roman" w:hAnsi="Times New Roman" w:cs="Times New Roman"/>
          <w:lang w:eastAsia="ru-RU"/>
        </w:rPr>
        <w:t>2</w:t>
      </w:r>
      <w:proofErr w:type="gramEnd"/>
      <w:r w:rsidRPr="006F0EDF">
        <w:rPr>
          <w:rFonts w:ascii="Times New Roman" w:eastAsia="Times New Roman" w:hAnsi="Times New Roman" w:cs="Times New Roman"/>
          <w:lang w:eastAsia="ru-RU"/>
        </w:rPr>
        <w:t>/ Δх1,</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noProof/>
          <w:lang w:eastAsia="ru-RU"/>
        </w:rPr>
        <w:drawing>
          <wp:inline distT="0" distB="0" distL="0" distR="0">
            <wp:extent cx="161925" cy="161925"/>
            <wp:effectExtent l="19050" t="0" r="9525" b="0"/>
            <wp:docPr id="25" name="Рисунок 25" descr="http://chart.apis.google.com/chart?cht=tx&amp;chl=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chart.apis.google.com/chart?cht=tx&amp;chl=tg"/>
                    <pic:cNvPicPr>
                      <a:picLocks noChangeAspect="1" noChangeArrowheads="1"/>
                    </pic:cNvPicPr>
                  </pic:nvPicPr>
                  <pic:blipFill>
                    <a:blip r:embed="rId47"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Pr="006F0EDF">
        <w:rPr>
          <w:rFonts w:ascii="Times New Roman" w:eastAsia="Times New Roman" w:hAnsi="Times New Roman" w:cs="Times New Roman"/>
          <w:lang w:eastAsia="ru-RU"/>
        </w:rPr>
        <w:t>угла наклона бюджетной линии = — Р</w:t>
      </w:r>
      <w:proofErr w:type="gramStart"/>
      <w:r w:rsidRPr="006F0EDF">
        <w:rPr>
          <w:rFonts w:ascii="Times New Roman" w:eastAsia="Times New Roman" w:hAnsi="Times New Roman" w:cs="Times New Roman"/>
          <w:lang w:eastAsia="ru-RU"/>
        </w:rPr>
        <w:t>1</w:t>
      </w:r>
      <w:proofErr w:type="gramEnd"/>
      <w:r w:rsidRPr="006F0EDF">
        <w:rPr>
          <w:rFonts w:ascii="Times New Roman" w:eastAsia="Times New Roman" w:hAnsi="Times New Roman" w:cs="Times New Roman"/>
          <w:lang w:eastAsia="ru-RU"/>
        </w:rPr>
        <w:t>/Р2.</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 xml:space="preserve">Следовательно, </w:t>
      </w:r>
      <w:r w:rsidRPr="006F0EDF">
        <w:rPr>
          <w:rFonts w:ascii="Times New Roman" w:eastAsia="Times New Roman" w:hAnsi="Times New Roman" w:cs="Times New Roman"/>
          <w:b/>
          <w:bCs/>
          <w:lang w:eastAsia="ru-RU"/>
        </w:rPr>
        <w:t>второе условие максимизации полезности</w:t>
      </w:r>
      <w:r w:rsidRPr="006F0EDF">
        <w:rPr>
          <w:rFonts w:ascii="Times New Roman" w:eastAsia="Times New Roman" w:hAnsi="Times New Roman" w:cs="Times New Roman"/>
          <w:lang w:eastAsia="ru-RU"/>
        </w:rPr>
        <w:t xml:space="preserve"> предполагает такое распределение дохода потребителем, при котором предельная норма замещения одного товара другим равно обратному отношению их цен</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b/>
          <w:bCs/>
          <w:lang w:eastAsia="ru-RU"/>
        </w:rPr>
        <w:t>МRS = — Р</w:t>
      </w:r>
      <w:proofErr w:type="gramStart"/>
      <w:r w:rsidRPr="006F0EDF">
        <w:rPr>
          <w:rFonts w:ascii="Times New Roman" w:eastAsia="Times New Roman" w:hAnsi="Times New Roman" w:cs="Times New Roman"/>
          <w:b/>
          <w:bCs/>
          <w:lang w:eastAsia="ru-RU"/>
        </w:rPr>
        <w:t>1</w:t>
      </w:r>
      <w:proofErr w:type="gramEnd"/>
      <w:r w:rsidRPr="006F0EDF">
        <w:rPr>
          <w:rFonts w:ascii="Times New Roman" w:eastAsia="Times New Roman" w:hAnsi="Times New Roman" w:cs="Times New Roman"/>
          <w:b/>
          <w:bCs/>
          <w:lang w:eastAsia="ru-RU"/>
        </w:rPr>
        <w:t>/Р2</w:t>
      </w:r>
      <w:r w:rsidRPr="006F0EDF">
        <w:rPr>
          <w:rFonts w:ascii="Times New Roman" w:eastAsia="Times New Roman" w:hAnsi="Times New Roman" w:cs="Times New Roman"/>
          <w:lang w:eastAsia="ru-RU"/>
        </w:rPr>
        <w:t>,</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или</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b/>
          <w:bCs/>
          <w:lang w:eastAsia="ru-RU"/>
        </w:rPr>
        <w:t>Δх</w:t>
      </w:r>
      <w:proofErr w:type="gramStart"/>
      <w:r w:rsidRPr="006F0EDF">
        <w:rPr>
          <w:rFonts w:ascii="Times New Roman" w:eastAsia="Times New Roman" w:hAnsi="Times New Roman" w:cs="Times New Roman"/>
          <w:b/>
          <w:bCs/>
          <w:lang w:eastAsia="ru-RU"/>
        </w:rPr>
        <w:t>2</w:t>
      </w:r>
      <w:proofErr w:type="gramEnd"/>
      <w:r w:rsidRPr="006F0EDF">
        <w:rPr>
          <w:rFonts w:ascii="Times New Roman" w:eastAsia="Times New Roman" w:hAnsi="Times New Roman" w:cs="Times New Roman"/>
          <w:b/>
          <w:bCs/>
          <w:lang w:eastAsia="ru-RU"/>
        </w:rPr>
        <w:t>/ Δх1=Р1/Р2</w:t>
      </w:r>
      <w:r w:rsidRPr="006F0EDF">
        <w:rPr>
          <w:rFonts w:ascii="Times New Roman" w:eastAsia="Times New Roman" w:hAnsi="Times New Roman" w:cs="Times New Roman"/>
          <w:lang w:eastAsia="ru-RU"/>
        </w:rPr>
        <w:t>.</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 xml:space="preserve">Экономический смысл данного условия — </w:t>
      </w:r>
      <w:proofErr w:type="gramStart"/>
      <w:r w:rsidRPr="006F0EDF">
        <w:rPr>
          <w:rFonts w:ascii="Times New Roman" w:eastAsia="Times New Roman" w:hAnsi="Times New Roman" w:cs="Times New Roman"/>
          <w:b/>
          <w:bCs/>
          <w:lang w:eastAsia="ru-RU"/>
        </w:rPr>
        <w:t>М</w:t>
      </w:r>
      <w:proofErr w:type="gramEnd"/>
      <w:r w:rsidRPr="006F0EDF">
        <w:rPr>
          <w:rFonts w:ascii="Times New Roman" w:eastAsia="Times New Roman" w:hAnsi="Times New Roman" w:cs="Times New Roman"/>
          <w:b/>
          <w:bCs/>
          <w:lang w:eastAsia="ru-RU"/>
        </w:rPr>
        <w:t>RS</w:t>
      </w:r>
      <w:r w:rsidRPr="006F0EDF">
        <w:rPr>
          <w:rFonts w:ascii="Times New Roman" w:eastAsia="Times New Roman" w:hAnsi="Times New Roman" w:cs="Times New Roman"/>
          <w:lang w:eastAsia="ru-RU"/>
        </w:rPr>
        <w:t xml:space="preserve"> товара 2 товаром 1 определяет уровень, при котором потребитель желает заменить один товар на другой. Отношение цен (</w:t>
      </w:r>
      <w:r w:rsidRPr="006F0EDF">
        <w:rPr>
          <w:rFonts w:ascii="Times New Roman" w:eastAsia="Times New Roman" w:hAnsi="Times New Roman" w:cs="Times New Roman"/>
          <w:b/>
          <w:bCs/>
          <w:lang w:eastAsia="ru-RU"/>
        </w:rPr>
        <w:t>Р</w:t>
      </w:r>
      <w:proofErr w:type="gramStart"/>
      <w:r w:rsidRPr="006F0EDF">
        <w:rPr>
          <w:rFonts w:ascii="Times New Roman" w:eastAsia="Times New Roman" w:hAnsi="Times New Roman" w:cs="Times New Roman"/>
          <w:b/>
          <w:bCs/>
          <w:lang w:eastAsia="ru-RU"/>
        </w:rPr>
        <w:t>1</w:t>
      </w:r>
      <w:proofErr w:type="gramEnd"/>
      <w:r w:rsidRPr="006F0EDF">
        <w:rPr>
          <w:rFonts w:ascii="Times New Roman" w:eastAsia="Times New Roman" w:hAnsi="Times New Roman" w:cs="Times New Roman"/>
          <w:b/>
          <w:bCs/>
          <w:lang w:eastAsia="ru-RU"/>
        </w:rPr>
        <w:t>/Р2</w:t>
      </w:r>
      <w:r w:rsidRPr="006F0EDF">
        <w:rPr>
          <w:rFonts w:ascii="Times New Roman" w:eastAsia="Times New Roman" w:hAnsi="Times New Roman" w:cs="Times New Roman"/>
          <w:lang w:eastAsia="ru-RU"/>
        </w:rPr>
        <w:t>) определяет уровень, при котором потребитель может заменить товар 2 товаром 1. Пока эти уровни не сравняются, возможны обмены, увеличивающие совокупную полезность потребителя.</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Второе условие максимизации может быть записано по-другому. Из определения предельной полезности</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b/>
          <w:bCs/>
          <w:lang w:eastAsia="ru-RU"/>
        </w:rPr>
        <w:t>MU1= Δ TU/ Δх</w:t>
      </w:r>
      <w:proofErr w:type="gramStart"/>
      <w:r w:rsidRPr="006F0EDF">
        <w:rPr>
          <w:rFonts w:ascii="Times New Roman" w:eastAsia="Times New Roman" w:hAnsi="Times New Roman" w:cs="Times New Roman"/>
          <w:b/>
          <w:bCs/>
          <w:lang w:eastAsia="ru-RU"/>
        </w:rPr>
        <w:t>1</w:t>
      </w:r>
      <w:proofErr w:type="gramEnd"/>
      <w:r w:rsidRPr="006F0EDF">
        <w:rPr>
          <w:rFonts w:ascii="Times New Roman" w:eastAsia="Times New Roman" w:hAnsi="Times New Roman" w:cs="Times New Roman"/>
          <w:b/>
          <w:bCs/>
          <w:lang w:eastAsia="ru-RU"/>
        </w:rPr>
        <w:t>;</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b/>
          <w:bCs/>
          <w:lang w:eastAsia="ru-RU"/>
        </w:rPr>
        <w:t>MU2= Δ TU / Δх</w:t>
      </w:r>
      <w:proofErr w:type="gramStart"/>
      <w:r w:rsidRPr="006F0EDF">
        <w:rPr>
          <w:rFonts w:ascii="Times New Roman" w:eastAsia="Times New Roman" w:hAnsi="Times New Roman" w:cs="Times New Roman"/>
          <w:b/>
          <w:bCs/>
          <w:lang w:eastAsia="ru-RU"/>
        </w:rPr>
        <w:t>2</w:t>
      </w:r>
      <w:proofErr w:type="gramEnd"/>
      <w:r w:rsidRPr="006F0EDF">
        <w:rPr>
          <w:rFonts w:ascii="Times New Roman" w:eastAsia="Times New Roman" w:hAnsi="Times New Roman" w:cs="Times New Roman"/>
          <w:b/>
          <w:bCs/>
          <w:lang w:eastAsia="ru-RU"/>
        </w:rPr>
        <w:t>.</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Если разделить МU1 на МU2, то мы получим</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b/>
          <w:bCs/>
          <w:lang w:eastAsia="ru-RU"/>
        </w:rPr>
        <w:t>МU1/МU2 = Δх</w:t>
      </w:r>
      <w:proofErr w:type="gramStart"/>
      <w:r w:rsidRPr="006F0EDF">
        <w:rPr>
          <w:rFonts w:ascii="Times New Roman" w:eastAsia="Times New Roman" w:hAnsi="Times New Roman" w:cs="Times New Roman"/>
          <w:b/>
          <w:bCs/>
          <w:lang w:eastAsia="ru-RU"/>
        </w:rPr>
        <w:t>2</w:t>
      </w:r>
      <w:proofErr w:type="gramEnd"/>
      <w:r w:rsidRPr="006F0EDF">
        <w:rPr>
          <w:rFonts w:ascii="Times New Roman" w:eastAsia="Times New Roman" w:hAnsi="Times New Roman" w:cs="Times New Roman"/>
          <w:b/>
          <w:bCs/>
          <w:lang w:eastAsia="ru-RU"/>
        </w:rPr>
        <w:t>/ Δх1</w:t>
      </w:r>
      <w:r w:rsidRPr="006F0EDF">
        <w:rPr>
          <w:rFonts w:ascii="Times New Roman" w:eastAsia="Times New Roman" w:hAnsi="Times New Roman" w:cs="Times New Roman"/>
          <w:lang w:eastAsia="ru-RU"/>
        </w:rPr>
        <w:t>,</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или</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b/>
          <w:bCs/>
          <w:lang w:eastAsia="ru-RU"/>
        </w:rPr>
        <w:t>МU1/МU2 = Р</w:t>
      </w:r>
      <w:proofErr w:type="gramStart"/>
      <w:r w:rsidRPr="006F0EDF">
        <w:rPr>
          <w:rFonts w:ascii="Times New Roman" w:eastAsia="Times New Roman" w:hAnsi="Times New Roman" w:cs="Times New Roman"/>
          <w:b/>
          <w:bCs/>
          <w:lang w:eastAsia="ru-RU"/>
        </w:rPr>
        <w:t>1</w:t>
      </w:r>
      <w:proofErr w:type="gramEnd"/>
      <w:r w:rsidRPr="006F0EDF">
        <w:rPr>
          <w:rFonts w:ascii="Times New Roman" w:eastAsia="Times New Roman" w:hAnsi="Times New Roman" w:cs="Times New Roman"/>
          <w:b/>
          <w:bCs/>
          <w:lang w:eastAsia="ru-RU"/>
        </w:rPr>
        <w:t>/Р2</w:t>
      </w:r>
      <w:r w:rsidRPr="006F0EDF">
        <w:rPr>
          <w:rFonts w:ascii="Times New Roman" w:eastAsia="Times New Roman" w:hAnsi="Times New Roman" w:cs="Times New Roman"/>
          <w:lang w:eastAsia="ru-RU"/>
        </w:rPr>
        <w:t>.</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Отсюда вытекает равенство</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b/>
          <w:bCs/>
          <w:lang w:eastAsia="ru-RU"/>
        </w:rPr>
        <w:t>МU1/ Р</w:t>
      </w:r>
      <w:proofErr w:type="gramStart"/>
      <w:r w:rsidRPr="006F0EDF">
        <w:rPr>
          <w:rFonts w:ascii="Times New Roman" w:eastAsia="Times New Roman" w:hAnsi="Times New Roman" w:cs="Times New Roman"/>
          <w:b/>
          <w:bCs/>
          <w:lang w:eastAsia="ru-RU"/>
        </w:rPr>
        <w:t>1</w:t>
      </w:r>
      <w:proofErr w:type="gramEnd"/>
      <w:r w:rsidRPr="006F0EDF">
        <w:rPr>
          <w:rFonts w:ascii="Times New Roman" w:eastAsia="Times New Roman" w:hAnsi="Times New Roman" w:cs="Times New Roman"/>
          <w:b/>
          <w:bCs/>
          <w:lang w:eastAsia="ru-RU"/>
        </w:rPr>
        <w:t xml:space="preserve"> = МU2/ P2</w:t>
      </w:r>
      <w:r w:rsidRPr="006F0EDF">
        <w:rPr>
          <w:rFonts w:ascii="Times New Roman" w:eastAsia="Times New Roman" w:hAnsi="Times New Roman" w:cs="Times New Roman"/>
          <w:lang w:eastAsia="ru-RU"/>
        </w:rPr>
        <w:t>.</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 xml:space="preserve">В случае </w:t>
      </w:r>
      <w:r w:rsidRPr="006F0EDF">
        <w:rPr>
          <w:rFonts w:ascii="Times New Roman" w:eastAsia="Times New Roman" w:hAnsi="Times New Roman" w:cs="Times New Roman"/>
          <w:noProof/>
          <w:lang w:eastAsia="ru-RU"/>
        </w:rPr>
        <w:drawing>
          <wp:inline distT="0" distB="0" distL="0" distR="0">
            <wp:extent cx="104775" cy="95250"/>
            <wp:effectExtent l="19050" t="0" r="9525" b="0"/>
            <wp:docPr id="26" name="Рисунок 26" descr="http://chart.apis.google.com/chart?cht=tx&amp;ch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chart.apis.google.com/chart?cht=tx&amp;chl=n"/>
                    <pic:cNvPicPr>
                      <a:picLocks noChangeAspect="1" noChangeArrowheads="1"/>
                    </pic:cNvPicPr>
                  </pic:nvPicPr>
                  <pic:blipFill>
                    <a:blip r:embed="rId48" cstate="print"/>
                    <a:srcRect/>
                    <a:stretch>
                      <a:fillRect/>
                    </a:stretch>
                  </pic:blipFill>
                  <pic:spPr bwMode="auto">
                    <a:xfrm>
                      <a:off x="0" y="0"/>
                      <a:ext cx="104775" cy="95250"/>
                    </a:xfrm>
                    <a:prstGeom prst="rect">
                      <a:avLst/>
                    </a:prstGeom>
                    <a:noFill/>
                    <a:ln w="9525">
                      <a:noFill/>
                      <a:miter lim="800000"/>
                      <a:headEnd/>
                      <a:tailEnd/>
                    </a:ln>
                  </pic:spPr>
                </pic:pic>
              </a:graphicData>
            </a:graphic>
          </wp:inline>
        </w:drawing>
      </w:r>
      <w:r w:rsidRPr="006F0EDF">
        <w:rPr>
          <w:rFonts w:ascii="Times New Roman" w:eastAsia="Times New Roman" w:hAnsi="Times New Roman" w:cs="Times New Roman"/>
          <w:lang w:eastAsia="ru-RU"/>
        </w:rPr>
        <w:t>товаров, выражение принимает вид</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b/>
          <w:bCs/>
          <w:lang w:eastAsia="ru-RU"/>
        </w:rPr>
        <w:t xml:space="preserve">MU1/P1= MU2/P2 = …= </w:t>
      </w:r>
      <w:proofErr w:type="spellStart"/>
      <w:r w:rsidRPr="006F0EDF">
        <w:rPr>
          <w:rFonts w:ascii="Times New Roman" w:eastAsia="Times New Roman" w:hAnsi="Times New Roman" w:cs="Times New Roman"/>
          <w:b/>
          <w:bCs/>
          <w:lang w:eastAsia="ru-RU"/>
        </w:rPr>
        <w:t>MUn</w:t>
      </w:r>
      <w:proofErr w:type="spellEnd"/>
      <w:r w:rsidRPr="006F0EDF">
        <w:rPr>
          <w:rFonts w:ascii="Times New Roman" w:eastAsia="Times New Roman" w:hAnsi="Times New Roman" w:cs="Times New Roman"/>
          <w:b/>
          <w:bCs/>
          <w:lang w:eastAsia="ru-RU"/>
        </w:rPr>
        <w:t>/</w:t>
      </w:r>
      <w:proofErr w:type="spellStart"/>
      <w:r w:rsidRPr="006F0EDF">
        <w:rPr>
          <w:rFonts w:ascii="Times New Roman" w:eastAsia="Times New Roman" w:hAnsi="Times New Roman" w:cs="Times New Roman"/>
          <w:b/>
          <w:bCs/>
          <w:lang w:eastAsia="ru-RU"/>
        </w:rPr>
        <w:t>Pn</w:t>
      </w:r>
      <w:proofErr w:type="spellEnd"/>
      <w:r w:rsidRPr="006F0EDF">
        <w:rPr>
          <w:rFonts w:ascii="Times New Roman" w:eastAsia="Times New Roman" w:hAnsi="Times New Roman" w:cs="Times New Roman"/>
          <w:b/>
          <w:bCs/>
          <w:lang w:eastAsia="ru-RU"/>
        </w:rPr>
        <w:t xml:space="preserve"> = MU сбережений</w:t>
      </w:r>
      <w:r w:rsidRPr="006F0EDF">
        <w:rPr>
          <w:rFonts w:ascii="Times New Roman" w:eastAsia="Times New Roman" w:hAnsi="Times New Roman" w:cs="Times New Roman"/>
          <w:lang w:eastAsia="ru-RU"/>
        </w:rPr>
        <w:t>.</w:t>
      </w:r>
    </w:p>
    <w:p w:rsidR="006F0EDF" w:rsidRPr="006F0EDF" w:rsidRDefault="006F0EDF" w:rsidP="006F0EDF">
      <w:pPr>
        <w:shd w:val="clear" w:color="auto" w:fill="FFFFFF"/>
        <w:spacing w:after="0" w:line="255" w:lineRule="atLeast"/>
        <w:ind w:left="284"/>
        <w:textAlignment w:val="top"/>
        <w:rPr>
          <w:rFonts w:ascii="Times New Roman" w:eastAsia="Times New Roman" w:hAnsi="Times New Roman" w:cs="Times New Roman"/>
          <w:lang w:eastAsia="ru-RU"/>
        </w:rPr>
      </w:pPr>
      <w:r w:rsidRPr="006F0EDF">
        <w:rPr>
          <w:rFonts w:ascii="Times New Roman" w:eastAsia="Times New Roman" w:hAnsi="Times New Roman" w:cs="Times New Roman"/>
          <w:lang w:eastAsia="ru-RU"/>
        </w:rPr>
        <w:t>Это означает, что условия максимизации полезности, выведенные путем анализа кривой безразличия (</w:t>
      </w:r>
      <w:proofErr w:type="spellStart"/>
      <w:r w:rsidRPr="006F0EDF">
        <w:rPr>
          <w:rFonts w:ascii="Times New Roman" w:eastAsia="Times New Roman" w:hAnsi="Times New Roman" w:cs="Times New Roman"/>
          <w:lang w:eastAsia="ru-RU"/>
        </w:rPr>
        <w:t>ординалистским</w:t>
      </w:r>
      <w:proofErr w:type="spellEnd"/>
      <w:r w:rsidRPr="006F0EDF">
        <w:rPr>
          <w:rFonts w:ascii="Times New Roman" w:eastAsia="Times New Roman" w:hAnsi="Times New Roman" w:cs="Times New Roman"/>
          <w:lang w:eastAsia="ru-RU"/>
        </w:rPr>
        <w:t xml:space="preserve"> путем) и с помощью </w:t>
      </w:r>
      <w:proofErr w:type="spellStart"/>
      <w:r w:rsidRPr="006F0EDF">
        <w:rPr>
          <w:rFonts w:ascii="Times New Roman" w:eastAsia="Times New Roman" w:hAnsi="Times New Roman" w:cs="Times New Roman"/>
          <w:lang w:eastAsia="ru-RU"/>
        </w:rPr>
        <w:t>кардиналистской</w:t>
      </w:r>
      <w:proofErr w:type="spellEnd"/>
      <w:r w:rsidRPr="006F0EDF">
        <w:rPr>
          <w:rFonts w:ascii="Times New Roman" w:eastAsia="Times New Roman" w:hAnsi="Times New Roman" w:cs="Times New Roman"/>
          <w:lang w:eastAsia="ru-RU"/>
        </w:rPr>
        <w:t xml:space="preserve"> модели полезности, могут быть записаны одинаковым способом.</w:t>
      </w:r>
    </w:p>
    <w:p w:rsidR="00994AE8" w:rsidRDefault="00994AE8" w:rsidP="006F0EDF">
      <w:pPr>
        <w:pStyle w:val="ac"/>
        <w:tabs>
          <w:tab w:val="left" w:pos="142"/>
        </w:tabs>
        <w:rPr>
          <w:rFonts w:ascii="Times New Roman" w:hAnsi="Times New Roman" w:cs="Times New Roman"/>
          <w:b/>
          <w:sz w:val="28"/>
          <w:u w:val="single"/>
        </w:rPr>
      </w:pPr>
    </w:p>
    <w:p w:rsidR="006F0EDF" w:rsidRDefault="0066749B" w:rsidP="006F0EDF">
      <w:pPr>
        <w:pStyle w:val="ac"/>
        <w:tabs>
          <w:tab w:val="left" w:pos="142"/>
        </w:tabs>
        <w:rPr>
          <w:rFonts w:ascii="Times New Roman" w:hAnsi="Times New Roman" w:cs="Times New Roman"/>
          <w:b/>
          <w:sz w:val="28"/>
          <w:u w:val="single"/>
        </w:rPr>
      </w:pPr>
      <w:r>
        <w:rPr>
          <w:rFonts w:ascii="Times New Roman" w:hAnsi="Times New Roman" w:cs="Times New Roman"/>
          <w:b/>
          <w:sz w:val="28"/>
          <w:u w:val="single"/>
        </w:rPr>
        <w:lastRenderedPageBreak/>
        <w:t>21. Спрос. Факторы, влияющие на изменение спроса</w:t>
      </w:r>
    </w:p>
    <w:p w:rsidR="00F74138" w:rsidRPr="00F74138" w:rsidRDefault="00F74138" w:rsidP="00994AE8">
      <w:pPr>
        <w:spacing w:after="0" w:line="240" w:lineRule="auto"/>
        <w:rPr>
          <w:rFonts w:ascii="Times New Roman" w:eastAsia="Times New Roman" w:hAnsi="Times New Roman" w:cs="Times New Roman"/>
          <w:lang w:eastAsia="ru-RU"/>
        </w:rPr>
      </w:pPr>
      <w:bookmarkStart w:id="8" w:name="-0"/>
      <w:r w:rsidRPr="00994AE8">
        <w:rPr>
          <w:rFonts w:ascii="Times New Roman" w:eastAsia="Times New Roman" w:hAnsi="Times New Roman" w:cs="Times New Roman"/>
          <w:b/>
          <w:bCs/>
          <w:i/>
          <w:iCs/>
          <w:color w:val="8E1C1B"/>
          <w:lang w:eastAsia="ru-RU"/>
        </w:rPr>
        <w:t>СПРОС</w:t>
      </w:r>
      <w:r w:rsidRPr="00F74138">
        <w:rPr>
          <w:rFonts w:ascii="Times New Roman" w:eastAsia="Times New Roman" w:hAnsi="Times New Roman" w:cs="Times New Roman"/>
          <w:lang w:eastAsia="ru-RU"/>
        </w:rPr>
        <w:t xml:space="preserve"> – платежеспособная потребность покупателей в данном товаре при данной цене. Спрос характеризуется </w:t>
      </w:r>
      <w:r w:rsidRPr="00994AE8">
        <w:rPr>
          <w:rFonts w:ascii="Times New Roman" w:eastAsia="Times New Roman" w:hAnsi="Times New Roman" w:cs="Times New Roman"/>
          <w:b/>
          <w:bCs/>
          <w:i/>
          <w:iCs/>
          <w:color w:val="8E1C1B"/>
          <w:lang w:eastAsia="ru-RU"/>
        </w:rPr>
        <w:t>величиной спроса</w:t>
      </w:r>
      <w:r w:rsidRPr="00F74138">
        <w:rPr>
          <w:rFonts w:ascii="Times New Roman" w:eastAsia="Times New Roman" w:hAnsi="Times New Roman" w:cs="Times New Roman"/>
          <w:lang w:eastAsia="ru-RU"/>
        </w:rPr>
        <w:t xml:space="preserve"> – количеством товаров, которое покупатели готовы приобрести по данной цене. Под словом «готовы» нужно понимать то, что у них есть желание (потребность) и возможность (наличие необходимых денежных средств) для покупки товара в данном количестве. Необходимо заметить, что спрос – это потенциальная платежеспособная потребность. Его величина говорит о том, что покупатели готовы приобрести такое количество товаров. Но это не значит, что сделки в таких объемах действительно состоятся – это зависит от ряда экономических факторов. Например, производители могут оказаться не в состоянии выпустить такое количество товара. Можно рассматривать как </w:t>
      </w:r>
      <w:r w:rsidRPr="00994AE8">
        <w:rPr>
          <w:rFonts w:ascii="Times New Roman" w:eastAsia="Times New Roman" w:hAnsi="Times New Roman" w:cs="Times New Roman"/>
          <w:b/>
          <w:bCs/>
          <w:i/>
          <w:iCs/>
          <w:color w:val="8E1C1B"/>
          <w:lang w:eastAsia="ru-RU"/>
        </w:rPr>
        <w:t>индивидуальный</w:t>
      </w:r>
      <w:r w:rsidRPr="00F74138">
        <w:rPr>
          <w:rFonts w:ascii="Times New Roman" w:eastAsia="Times New Roman" w:hAnsi="Times New Roman" w:cs="Times New Roman"/>
          <w:lang w:eastAsia="ru-RU"/>
        </w:rPr>
        <w:t xml:space="preserve"> спрос (спрос конкретного покупателя), так и </w:t>
      </w:r>
      <w:r w:rsidRPr="00994AE8">
        <w:rPr>
          <w:rFonts w:ascii="Times New Roman" w:eastAsia="Times New Roman" w:hAnsi="Times New Roman" w:cs="Times New Roman"/>
          <w:b/>
          <w:bCs/>
          <w:i/>
          <w:iCs/>
          <w:color w:val="8E1C1B"/>
          <w:lang w:eastAsia="ru-RU"/>
        </w:rPr>
        <w:t>общую величину</w:t>
      </w:r>
      <w:r w:rsidRPr="00F74138">
        <w:rPr>
          <w:rFonts w:ascii="Times New Roman" w:eastAsia="Times New Roman" w:hAnsi="Times New Roman" w:cs="Times New Roman"/>
          <w:lang w:eastAsia="ru-RU"/>
        </w:rPr>
        <w:t xml:space="preserve"> спроса (спрос всех покупателей, присутствующих на рынке). В экономике изучается, в основном, общая величина спроса, так как индивидуальный спрос сильно зависит от личных предпочтений покупателя и, как правило, не отражает реальной картины, сложившейся на рынке. Так, конкретный покупатель может вообще не испытывать нужды в каком-либо товаре (например, велосипеде), тем не менее, на рынке в целом спрос на этот товар существует. Как правило, спрос на товар подчиняется </w:t>
      </w:r>
      <w:r w:rsidRPr="00994AE8">
        <w:rPr>
          <w:rFonts w:ascii="Times New Roman" w:eastAsia="Times New Roman" w:hAnsi="Times New Roman" w:cs="Times New Roman"/>
          <w:b/>
          <w:bCs/>
          <w:i/>
          <w:iCs/>
          <w:color w:val="8E1C1B"/>
          <w:lang w:eastAsia="ru-RU"/>
        </w:rPr>
        <w:t>закону спроса</w:t>
      </w:r>
      <w:r w:rsidRPr="00F74138">
        <w:rPr>
          <w:rFonts w:ascii="Times New Roman" w:eastAsia="Times New Roman" w:hAnsi="Times New Roman" w:cs="Times New Roman"/>
          <w:lang w:eastAsia="ru-RU"/>
        </w:rPr>
        <w:t>.</w:t>
      </w:r>
      <w:r w:rsidRPr="00F74138">
        <w:rPr>
          <w:rFonts w:ascii="Times New Roman" w:eastAsia="Times New Roman" w:hAnsi="Times New Roman" w:cs="Times New Roman"/>
          <w:lang w:eastAsia="ru-RU"/>
        </w:rPr>
        <w:br/>
      </w:r>
      <w:r w:rsidRPr="00994AE8">
        <w:rPr>
          <w:rFonts w:ascii="Times New Roman" w:eastAsia="Times New Roman" w:hAnsi="Times New Roman" w:cs="Times New Roman"/>
          <w:b/>
          <w:bCs/>
          <w:i/>
          <w:iCs/>
          <w:color w:val="8E1C1B"/>
          <w:lang w:eastAsia="ru-RU"/>
        </w:rPr>
        <w:t>ЗАКОН СПРОСА</w:t>
      </w:r>
      <w:r w:rsidRPr="00F74138">
        <w:rPr>
          <w:rFonts w:ascii="Times New Roman" w:eastAsia="Times New Roman" w:hAnsi="Times New Roman" w:cs="Times New Roman"/>
          <w:lang w:eastAsia="ru-RU"/>
        </w:rPr>
        <w:t xml:space="preserve"> – закон, в соответствии с которым при увеличении цены на товар спрос на этот товар снижается при прочих неизменных </w:t>
      </w:r>
      <w:r w:rsidRPr="00994AE8">
        <w:rPr>
          <w:rFonts w:ascii="Times New Roman" w:eastAsia="Times New Roman" w:hAnsi="Times New Roman" w:cs="Times New Roman"/>
          <w:b/>
          <w:bCs/>
          <w:i/>
          <w:iCs/>
          <w:color w:val="8E1C1B"/>
          <w:lang w:eastAsia="ru-RU"/>
        </w:rPr>
        <w:t>факторах</w:t>
      </w:r>
      <w:r w:rsidRPr="00F74138">
        <w:rPr>
          <w:rFonts w:ascii="Times New Roman" w:eastAsia="Times New Roman" w:hAnsi="Times New Roman" w:cs="Times New Roman"/>
          <w:lang w:eastAsia="ru-RU"/>
        </w:rPr>
        <w:t xml:space="preserve">. Закон спроса может иметь отдельные исключения. Например, для некоторых престижных товаров небольшое увеличение цены иногда может приводить к повышению спроса, так как более высокая, по сравнению с аналогами, цена, создает у покупателя иллюзию того, что этот товар более качественный или модный. Закон спроса имеет общепринятое в экономической науке графическое отображение в виде </w:t>
      </w:r>
      <w:r w:rsidRPr="00994AE8">
        <w:rPr>
          <w:rFonts w:ascii="Times New Roman" w:eastAsia="Times New Roman" w:hAnsi="Times New Roman" w:cs="Times New Roman"/>
          <w:b/>
          <w:bCs/>
          <w:i/>
          <w:iCs/>
          <w:color w:val="8E1C1B"/>
          <w:lang w:eastAsia="ru-RU"/>
        </w:rPr>
        <w:t>графика спроса</w:t>
      </w:r>
      <w:r w:rsidRPr="00F74138">
        <w:rPr>
          <w:rFonts w:ascii="Times New Roman" w:eastAsia="Times New Roman" w:hAnsi="Times New Roman" w:cs="Times New Roman"/>
          <w:lang w:eastAsia="ru-RU"/>
        </w:rPr>
        <w:t>.</w:t>
      </w:r>
      <w:r w:rsidRPr="00F74138">
        <w:rPr>
          <w:rFonts w:ascii="Times New Roman" w:eastAsia="Times New Roman" w:hAnsi="Times New Roman" w:cs="Times New Roman"/>
          <w:lang w:eastAsia="ru-RU"/>
        </w:rPr>
        <w:br/>
      </w:r>
      <w:r w:rsidRPr="00994AE8">
        <w:rPr>
          <w:rFonts w:ascii="Times New Roman" w:eastAsia="Times New Roman" w:hAnsi="Times New Roman" w:cs="Times New Roman"/>
          <w:b/>
          <w:bCs/>
          <w:i/>
          <w:iCs/>
          <w:color w:val="8E1C1B"/>
          <w:lang w:eastAsia="ru-RU"/>
        </w:rPr>
        <w:t>ГРАФИК СПРОСА</w:t>
      </w:r>
      <w:r w:rsidRPr="00F74138">
        <w:rPr>
          <w:rFonts w:ascii="Times New Roman" w:eastAsia="Times New Roman" w:hAnsi="Times New Roman" w:cs="Times New Roman"/>
          <w:lang w:eastAsia="ru-RU"/>
        </w:rPr>
        <w:t xml:space="preserve"> – график, показывающий зависимость величины спроса от цены. Каждой величине цены соответствует свое значение величины спроса. Эту зависимость можно выразить графически, в виде </w:t>
      </w:r>
      <w:r w:rsidRPr="00994AE8">
        <w:rPr>
          <w:rFonts w:ascii="Times New Roman" w:eastAsia="Times New Roman" w:hAnsi="Times New Roman" w:cs="Times New Roman"/>
          <w:b/>
          <w:bCs/>
          <w:i/>
          <w:iCs/>
          <w:color w:val="8E1C1B"/>
          <w:lang w:eastAsia="ru-RU"/>
        </w:rPr>
        <w:t>кривой спроса (линии спроса)</w:t>
      </w:r>
      <w:r w:rsidRPr="00F74138">
        <w:rPr>
          <w:rFonts w:ascii="Times New Roman" w:eastAsia="Times New Roman" w:hAnsi="Times New Roman" w:cs="Times New Roman"/>
          <w:lang w:eastAsia="ru-RU"/>
        </w:rPr>
        <w:t xml:space="preserve"> на графике спроса. Обратите внимание на то, что хотя по оси абсцисс обычно откладываются значения независимой переменной, на графике спроса, наоборот, по оси абсцисс принято откладывать цену (</w:t>
      </w:r>
      <w:r w:rsidRPr="00994AE8">
        <w:rPr>
          <w:rFonts w:ascii="Times New Roman" w:eastAsia="Times New Roman" w:hAnsi="Times New Roman" w:cs="Times New Roman"/>
          <w:i/>
          <w:iCs/>
          <w:lang w:eastAsia="ru-RU"/>
        </w:rPr>
        <w:t>P</w:t>
      </w:r>
      <w:r w:rsidRPr="00F74138">
        <w:rPr>
          <w:rFonts w:ascii="Times New Roman" w:eastAsia="Times New Roman" w:hAnsi="Times New Roman" w:cs="Times New Roman"/>
          <w:lang w:eastAsia="ru-RU"/>
        </w:rPr>
        <w:t>), а по оси ординат – количество (</w:t>
      </w:r>
      <w:r w:rsidRPr="00994AE8">
        <w:rPr>
          <w:rFonts w:ascii="Times New Roman" w:eastAsia="Times New Roman" w:hAnsi="Times New Roman" w:cs="Times New Roman"/>
          <w:i/>
          <w:iCs/>
          <w:lang w:eastAsia="ru-RU"/>
        </w:rPr>
        <w:t>Q</w:t>
      </w:r>
      <w:r w:rsidRPr="00F74138">
        <w:rPr>
          <w:rFonts w:ascii="Times New Roman" w:eastAsia="Times New Roman" w:hAnsi="Times New Roman" w:cs="Times New Roman"/>
          <w:lang w:eastAsia="ru-RU"/>
        </w:rPr>
        <w:t>).</w:t>
      </w:r>
      <w:r w:rsidRPr="00F74138">
        <w:rPr>
          <w:rFonts w:ascii="Times New Roman" w:eastAsia="Times New Roman" w:hAnsi="Times New Roman" w:cs="Times New Roman"/>
          <w:lang w:eastAsia="ru-RU"/>
        </w:rPr>
        <w:br/>
      </w:r>
      <w:r w:rsidRPr="00994AE8">
        <w:rPr>
          <w:rFonts w:ascii="Times New Roman" w:eastAsia="Times New Roman" w:hAnsi="Times New Roman" w:cs="Times New Roman"/>
          <w:b/>
          <w:bCs/>
          <w:i/>
          <w:iCs/>
          <w:color w:val="8E1C1B"/>
          <w:lang w:eastAsia="ru-RU"/>
        </w:rPr>
        <w:t>КРИВАЯ СПРОСА</w:t>
      </w:r>
      <w:r w:rsidRPr="00F74138">
        <w:rPr>
          <w:rFonts w:ascii="Times New Roman" w:eastAsia="Times New Roman" w:hAnsi="Times New Roman" w:cs="Times New Roman"/>
          <w:lang w:eastAsia="ru-RU"/>
        </w:rPr>
        <w:t xml:space="preserve"> – непрерывная линия на графике спроса, на которой каждой величине цены соответствует определенная величина спроса. Линия спроса на графике может выглядеть различным образом, в зависимости от товара. Обычно она изображается в виде кривой, напоминающей гиперболу. Кривую спроса обычно изображают лишь в центральной ее части, не доводя линию до участков чересчур низкой или чересчур высокой цены на товар, поскольку такие ситуации являются, как правило, умозрительными и изучение спроса в них носит характер предположений. Кривая спроса может менять свою форму, смещаясь вправо или влево, под влиянием </w:t>
      </w:r>
      <w:r w:rsidRPr="00994AE8">
        <w:rPr>
          <w:rFonts w:ascii="Times New Roman" w:eastAsia="Times New Roman" w:hAnsi="Times New Roman" w:cs="Times New Roman"/>
          <w:b/>
          <w:bCs/>
          <w:i/>
          <w:iCs/>
          <w:color w:val="8E1C1B"/>
          <w:lang w:eastAsia="ru-RU"/>
        </w:rPr>
        <w:t>неценовых факторов спроса</w:t>
      </w:r>
      <w:r w:rsidRPr="00F74138">
        <w:rPr>
          <w:rFonts w:ascii="Times New Roman" w:eastAsia="Times New Roman" w:hAnsi="Times New Roman" w:cs="Times New Roman"/>
          <w:lang w:eastAsia="ru-RU"/>
        </w:rPr>
        <w:t>.</w:t>
      </w:r>
      <w:r w:rsidRPr="00F74138">
        <w:rPr>
          <w:rFonts w:ascii="Times New Roman" w:eastAsia="Times New Roman" w:hAnsi="Times New Roman" w:cs="Times New Roman"/>
          <w:lang w:eastAsia="ru-RU"/>
        </w:rPr>
        <w:br/>
      </w:r>
      <w:r w:rsidRPr="00994AE8">
        <w:rPr>
          <w:rFonts w:ascii="Times New Roman" w:eastAsia="Times New Roman" w:hAnsi="Times New Roman" w:cs="Times New Roman"/>
          <w:b/>
          <w:bCs/>
          <w:i/>
          <w:iCs/>
          <w:color w:val="8E1C1B"/>
          <w:lang w:eastAsia="ru-RU"/>
        </w:rPr>
        <w:t>ФАКТОРЫ СПРОСА</w:t>
      </w:r>
      <w:r w:rsidRPr="00F74138">
        <w:rPr>
          <w:rFonts w:ascii="Times New Roman" w:eastAsia="Times New Roman" w:hAnsi="Times New Roman" w:cs="Times New Roman"/>
          <w:lang w:eastAsia="ru-RU"/>
        </w:rPr>
        <w:t xml:space="preserve"> (детерминанты спроса) – факторы, влияющие на величину спроса. Основным детерминантом является цена товара, влияющая на спрос в соответствии с </w:t>
      </w:r>
      <w:r w:rsidRPr="00994AE8">
        <w:rPr>
          <w:rFonts w:ascii="Times New Roman" w:eastAsia="Times New Roman" w:hAnsi="Times New Roman" w:cs="Times New Roman"/>
          <w:b/>
          <w:bCs/>
          <w:i/>
          <w:iCs/>
          <w:color w:val="8E1C1B"/>
          <w:lang w:eastAsia="ru-RU"/>
        </w:rPr>
        <w:t>законом спроса</w:t>
      </w:r>
      <w:r w:rsidRPr="00F74138">
        <w:rPr>
          <w:rFonts w:ascii="Times New Roman" w:eastAsia="Times New Roman" w:hAnsi="Times New Roman" w:cs="Times New Roman"/>
          <w:lang w:eastAsia="ru-RU"/>
        </w:rPr>
        <w:t xml:space="preserve">. Кроме того, существует ряд других факторов, которые принято называть </w:t>
      </w:r>
      <w:r w:rsidRPr="00994AE8">
        <w:rPr>
          <w:rFonts w:ascii="Times New Roman" w:eastAsia="Times New Roman" w:hAnsi="Times New Roman" w:cs="Times New Roman"/>
          <w:b/>
          <w:bCs/>
          <w:i/>
          <w:iCs/>
          <w:color w:val="8E1C1B"/>
          <w:lang w:eastAsia="ru-RU"/>
        </w:rPr>
        <w:t>неценовыми факторами спроса</w:t>
      </w:r>
      <w:r w:rsidRPr="00F74138">
        <w:rPr>
          <w:rFonts w:ascii="Times New Roman" w:eastAsia="Times New Roman" w:hAnsi="Times New Roman" w:cs="Times New Roman"/>
          <w:lang w:eastAsia="ru-RU"/>
        </w:rPr>
        <w:t>.</w:t>
      </w:r>
      <w:r w:rsidRPr="00F74138">
        <w:rPr>
          <w:rFonts w:ascii="Times New Roman" w:eastAsia="Times New Roman" w:hAnsi="Times New Roman" w:cs="Times New Roman"/>
          <w:lang w:eastAsia="ru-RU"/>
        </w:rPr>
        <w:br/>
      </w:r>
      <w:r w:rsidRPr="00994AE8">
        <w:rPr>
          <w:rFonts w:ascii="Times New Roman" w:eastAsia="Times New Roman" w:hAnsi="Times New Roman" w:cs="Times New Roman"/>
          <w:b/>
          <w:bCs/>
          <w:i/>
          <w:iCs/>
          <w:color w:val="8E1C1B"/>
          <w:lang w:eastAsia="ru-RU"/>
        </w:rPr>
        <w:t>НЕЦЕНОВЫЕ ФАКТОРЫ СПРОСА</w:t>
      </w:r>
      <w:r w:rsidRPr="00F74138">
        <w:rPr>
          <w:rFonts w:ascii="Times New Roman" w:eastAsia="Times New Roman" w:hAnsi="Times New Roman" w:cs="Times New Roman"/>
          <w:lang w:eastAsia="ru-RU"/>
        </w:rPr>
        <w:t xml:space="preserve"> (неценовые детерминанты спроса) – факторы, влияющие на величину спроса, и не связанные с ценой товара. При изменении неценовых факторов изменяется величина спроса при заданных величинах цены; таким образом, изменяется кривая спроса. В этом случае обычно говорят о </w:t>
      </w:r>
      <w:r w:rsidRPr="00994AE8">
        <w:rPr>
          <w:rFonts w:ascii="Times New Roman" w:eastAsia="Times New Roman" w:hAnsi="Times New Roman" w:cs="Times New Roman"/>
          <w:b/>
          <w:bCs/>
          <w:i/>
          <w:iCs/>
          <w:color w:val="8E1C1B"/>
          <w:lang w:eastAsia="ru-RU"/>
        </w:rPr>
        <w:t>смещении кривой спроса</w:t>
      </w:r>
      <w:r w:rsidRPr="00F74138">
        <w:rPr>
          <w:rFonts w:ascii="Times New Roman" w:eastAsia="Times New Roman" w:hAnsi="Times New Roman" w:cs="Times New Roman"/>
          <w:lang w:eastAsia="ru-RU"/>
        </w:rPr>
        <w:t>. При росте спроса кривая смещается вправо, при уменьшении – влево.</w:t>
      </w:r>
      <w:r w:rsidRPr="00F74138">
        <w:rPr>
          <w:rFonts w:ascii="Times New Roman" w:eastAsia="Times New Roman" w:hAnsi="Times New Roman" w:cs="Times New Roman"/>
          <w:lang w:eastAsia="ru-RU"/>
        </w:rPr>
        <w:br/>
        <w:t xml:space="preserve">К неценовым факторам относят: </w:t>
      </w:r>
    </w:p>
    <w:p w:rsidR="00F74138" w:rsidRPr="00F74138" w:rsidRDefault="00F74138" w:rsidP="00994AE8">
      <w:pPr>
        <w:numPr>
          <w:ilvl w:val="0"/>
          <w:numId w:val="17"/>
        </w:numPr>
        <w:spacing w:after="0" w:line="240" w:lineRule="auto"/>
        <w:jc w:val="both"/>
        <w:rPr>
          <w:rFonts w:ascii="Times New Roman" w:eastAsia="Times New Roman" w:hAnsi="Times New Roman" w:cs="Times New Roman"/>
          <w:lang w:eastAsia="ru-RU"/>
        </w:rPr>
      </w:pPr>
      <w:r w:rsidRPr="00994AE8">
        <w:rPr>
          <w:rFonts w:ascii="Times New Roman" w:eastAsia="Times New Roman" w:hAnsi="Times New Roman" w:cs="Times New Roman"/>
          <w:b/>
          <w:bCs/>
          <w:i/>
          <w:iCs/>
          <w:color w:val="8E1C1B"/>
          <w:lang w:eastAsia="ru-RU"/>
        </w:rPr>
        <w:t>Доходы потребителей</w:t>
      </w:r>
      <w:r w:rsidRPr="00F74138">
        <w:rPr>
          <w:rFonts w:ascii="Times New Roman" w:eastAsia="Times New Roman" w:hAnsi="Times New Roman" w:cs="Times New Roman"/>
          <w:lang w:eastAsia="ru-RU"/>
        </w:rPr>
        <w:t xml:space="preserve">. При увеличении доходов потребителей спрос обычно увеличивается. Однако следует учитывать, что при этом изменяется структура потребления, и поэтому некоторые товары не подчиняются общей закономерности. Так, спрос на самые дешевые, низкокачественные товары (например, на одежду «секонд-хенд», обувь из дешевого кожзаменителя, пищевые продукты низкого сорта), наоборот снижается, поскольку люди, которые были вынуждены покупать эти товары, теперь способны приобрести более качественные продукты. Товары, спрос на которые растет с увеличением денежного дохода, называются нормальными товарами, или товарами высшей категории. Товары, спрос на которые изменяется в противоположном направлении, называются товарами низшей категории. В данной модели рассматривается товар из категории нормальных товаров. </w:t>
      </w:r>
    </w:p>
    <w:p w:rsidR="00F74138" w:rsidRPr="00F74138" w:rsidRDefault="00F74138" w:rsidP="00994AE8">
      <w:pPr>
        <w:numPr>
          <w:ilvl w:val="0"/>
          <w:numId w:val="17"/>
        </w:numPr>
        <w:spacing w:after="0" w:line="240" w:lineRule="auto"/>
        <w:jc w:val="both"/>
        <w:rPr>
          <w:rFonts w:ascii="Times New Roman" w:eastAsia="Times New Roman" w:hAnsi="Times New Roman" w:cs="Times New Roman"/>
          <w:lang w:eastAsia="ru-RU"/>
        </w:rPr>
      </w:pPr>
      <w:r w:rsidRPr="00994AE8">
        <w:rPr>
          <w:rFonts w:ascii="Times New Roman" w:eastAsia="Times New Roman" w:hAnsi="Times New Roman" w:cs="Times New Roman"/>
          <w:b/>
          <w:bCs/>
          <w:i/>
          <w:iCs/>
          <w:color w:val="8E1C1B"/>
          <w:lang w:eastAsia="ru-RU"/>
        </w:rPr>
        <w:t>Вкусы, мода</w:t>
      </w:r>
      <w:r w:rsidRPr="00F74138">
        <w:rPr>
          <w:rFonts w:ascii="Times New Roman" w:eastAsia="Times New Roman" w:hAnsi="Times New Roman" w:cs="Times New Roman"/>
          <w:lang w:eastAsia="ru-RU"/>
        </w:rPr>
        <w:t xml:space="preserve">. Изменение вкусов потребителя под влиянием моды, рекламы, других факторов вызывает соответствующее изменение спроса на товар. При росте потребительских предпочтений спрос на товар растет, при снижении – снижается. Этот фактор оказывает наибольшее влияние на товары, подверженные моде (одежду, обувь), и наименьшее – на товары длительного пользования. </w:t>
      </w:r>
    </w:p>
    <w:p w:rsidR="00F74138" w:rsidRPr="00F74138" w:rsidRDefault="00F74138" w:rsidP="00994AE8">
      <w:pPr>
        <w:numPr>
          <w:ilvl w:val="0"/>
          <w:numId w:val="17"/>
        </w:numPr>
        <w:spacing w:after="0" w:line="240" w:lineRule="auto"/>
        <w:jc w:val="both"/>
        <w:rPr>
          <w:rFonts w:ascii="Times New Roman" w:eastAsia="Times New Roman" w:hAnsi="Times New Roman" w:cs="Times New Roman"/>
          <w:lang w:eastAsia="ru-RU"/>
        </w:rPr>
      </w:pPr>
      <w:r w:rsidRPr="00994AE8">
        <w:rPr>
          <w:rFonts w:ascii="Times New Roman" w:eastAsia="Times New Roman" w:hAnsi="Times New Roman" w:cs="Times New Roman"/>
          <w:b/>
          <w:bCs/>
          <w:i/>
          <w:iCs/>
          <w:color w:val="8E1C1B"/>
          <w:lang w:eastAsia="ru-RU"/>
        </w:rPr>
        <w:t>Количество потребителей</w:t>
      </w:r>
      <w:r w:rsidRPr="00F74138">
        <w:rPr>
          <w:rFonts w:ascii="Times New Roman" w:eastAsia="Times New Roman" w:hAnsi="Times New Roman" w:cs="Times New Roman"/>
          <w:lang w:eastAsia="ru-RU"/>
        </w:rPr>
        <w:t xml:space="preserve">. Увеличение числа покупателей на рынке обуславливает повышение спроса, уменьшение числа покупателей приводит к сокращению спроса. Количество потребителей может изменяться в связи с различными факторами, например, изменением численности населения, связанным с естественным приростом или миграциями. В условиях международной торговли количество потребителей вырастает при продвижении товара на рынки других стран; наоборот, снижение экспортных и импортных квот, введение экономического эмбарго снижает количество потребителей товара на мировом рынке. Хотя количество покупателей существенно влияет на спрос, это справедливо только для товаров, одинаково востребованных повсюду. Например, выход отечественных автомобилей на рынок США, хотя и значительно увеличит количество потенциальных покупателей, не приведет к существенному росту спроса, поскольку для американских покупателей эти автомобили покажутся недостаточно качественными. Такая же ситуация </w:t>
      </w:r>
      <w:r w:rsidRPr="00F74138">
        <w:rPr>
          <w:rFonts w:ascii="Times New Roman" w:eastAsia="Times New Roman" w:hAnsi="Times New Roman" w:cs="Times New Roman"/>
          <w:lang w:eastAsia="ru-RU"/>
        </w:rPr>
        <w:lastRenderedPageBreak/>
        <w:t xml:space="preserve">складывается с любыми товарами, востребованными лишь в рамках какой-либо из культур – национальной одеждой, продуктами национальной кухни – или товарами, специфичными для использования в какой-то местности (пустыне, тайге, приморских районах). </w:t>
      </w:r>
    </w:p>
    <w:p w:rsidR="00F74138" w:rsidRPr="00F74138" w:rsidRDefault="00F74138" w:rsidP="00994AE8">
      <w:pPr>
        <w:numPr>
          <w:ilvl w:val="0"/>
          <w:numId w:val="17"/>
        </w:numPr>
        <w:spacing w:after="0" w:line="240" w:lineRule="auto"/>
        <w:jc w:val="both"/>
        <w:rPr>
          <w:rFonts w:ascii="Times New Roman" w:eastAsia="Times New Roman" w:hAnsi="Times New Roman" w:cs="Times New Roman"/>
          <w:lang w:eastAsia="ru-RU"/>
        </w:rPr>
      </w:pPr>
      <w:r w:rsidRPr="00994AE8">
        <w:rPr>
          <w:rFonts w:ascii="Times New Roman" w:eastAsia="Times New Roman" w:hAnsi="Times New Roman" w:cs="Times New Roman"/>
          <w:b/>
          <w:bCs/>
          <w:i/>
          <w:iCs/>
          <w:color w:val="8E1C1B"/>
          <w:lang w:eastAsia="ru-RU"/>
        </w:rPr>
        <w:t>Цены заменителей</w:t>
      </w:r>
      <w:r w:rsidRPr="00F74138">
        <w:rPr>
          <w:rFonts w:ascii="Times New Roman" w:eastAsia="Times New Roman" w:hAnsi="Times New Roman" w:cs="Times New Roman"/>
          <w:lang w:eastAsia="ru-RU"/>
        </w:rPr>
        <w:t xml:space="preserve">. Почти все товары на рынке имеют товары–заменители, выполняющие те же или почти те же функции. Примером могут быть телевизоры различных производителей, разные марки автомобилей. Товары–заменители делят между собой рынок данного вида товаров. В том случае, когда цена на один из </w:t>
      </w:r>
      <w:proofErr w:type="spellStart"/>
      <w:r w:rsidRPr="00F74138">
        <w:rPr>
          <w:rFonts w:ascii="Times New Roman" w:eastAsia="Times New Roman" w:hAnsi="Times New Roman" w:cs="Times New Roman"/>
          <w:lang w:eastAsia="ru-RU"/>
        </w:rPr>
        <w:t>взаимозаменяющих</w:t>
      </w:r>
      <w:proofErr w:type="spellEnd"/>
      <w:r w:rsidRPr="00F74138">
        <w:rPr>
          <w:rFonts w:ascii="Times New Roman" w:eastAsia="Times New Roman" w:hAnsi="Times New Roman" w:cs="Times New Roman"/>
          <w:lang w:eastAsia="ru-RU"/>
        </w:rPr>
        <w:t xml:space="preserve"> товаров вырастает, </w:t>
      </w:r>
      <w:proofErr w:type="gramStart"/>
      <w:r w:rsidRPr="00F74138">
        <w:rPr>
          <w:rFonts w:ascii="Times New Roman" w:eastAsia="Times New Roman" w:hAnsi="Times New Roman" w:cs="Times New Roman"/>
          <w:lang w:eastAsia="ru-RU"/>
        </w:rPr>
        <w:t>часть его покупателей из соображений экономии перейдет на</w:t>
      </w:r>
      <w:proofErr w:type="gramEnd"/>
      <w:r w:rsidRPr="00F74138">
        <w:rPr>
          <w:rFonts w:ascii="Times New Roman" w:eastAsia="Times New Roman" w:hAnsi="Times New Roman" w:cs="Times New Roman"/>
          <w:lang w:eastAsia="ru-RU"/>
        </w:rPr>
        <w:t xml:space="preserve"> другой, более дешевый товар; если же цена снизится, то это, наоборот, привлечет покупателей из числа пользующихся товарами–заменителями. Таким образом, рост цены на товары–заменители вызывает возрастание спроса на заменяемый товар, снижение цены на заменители приводит к сокращению спроса на этот товар. Указанный фактор наиболее важен для тех товаров, которые наиболее похожи на свои заменители, например, минеральную воду. Если же товар обладает какими-то уникальными свойствами, при которых найти полноценный заменитель трудно, значение этого фактора снижается. </w:t>
      </w:r>
    </w:p>
    <w:p w:rsidR="00F74138" w:rsidRPr="00F74138" w:rsidRDefault="00F74138" w:rsidP="00994AE8">
      <w:pPr>
        <w:spacing w:after="0" w:line="240" w:lineRule="auto"/>
        <w:rPr>
          <w:rFonts w:ascii="Times New Roman" w:eastAsia="Times New Roman" w:hAnsi="Times New Roman" w:cs="Times New Roman"/>
          <w:lang w:eastAsia="ru-RU"/>
        </w:rPr>
      </w:pPr>
      <w:r w:rsidRPr="00F74138">
        <w:rPr>
          <w:rFonts w:ascii="Times New Roman" w:eastAsia="Times New Roman" w:hAnsi="Times New Roman" w:cs="Times New Roman"/>
          <w:lang w:eastAsia="ru-RU"/>
        </w:rPr>
        <w:t xml:space="preserve">К другим неценовым факторам спроса относят: </w:t>
      </w:r>
    </w:p>
    <w:p w:rsidR="00F74138" w:rsidRPr="00F74138" w:rsidRDefault="00F74138" w:rsidP="00994AE8">
      <w:pPr>
        <w:numPr>
          <w:ilvl w:val="0"/>
          <w:numId w:val="18"/>
        </w:numPr>
        <w:spacing w:after="0" w:line="240" w:lineRule="auto"/>
        <w:jc w:val="both"/>
        <w:rPr>
          <w:rFonts w:ascii="Times New Roman" w:eastAsia="Times New Roman" w:hAnsi="Times New Roman" w:cs="Times New Roman"/>
          <w:lang w:eastAsia="ru-RU"/>
        </w:rPr>
      </w:pPr>
      <w:r w:rsidRPr="00994AE8">
        <w:rPr>
          <w:rFonts w:ascii="Times New Roman" w:eastAsia="Times New Roman" w:hAnsi="Times New Roman" w:cs="Times New Roman"/>
          <w:b/>
          <w:bCs/>
          <w:i/>
          <w:iCs/>
          <w:color w:val="8E1C1B"/>
          <w:lang w:eastAsia="ru-RU"/>
        </w:rPr>
        <w:t>Ожидания потребителя</w:t>
      </w:r>
      <w:r w:rsidRPr="00F74138">
        <w:rPr>
          <w:rFonts w:ascii="Times New Roman" w:eastAsia="Times New Roman" w:hAnsi="Times New Roman" w:cs="Times New Roman"/>
          <w:lang w:eastAsia="ru-RU"/>
        </w:rPr>
        <w:t xml:space="preserve">. Спрос может изменяться в зависимости от потребительских ожиданий относительно будущих цен на товары, наличие товаров и будущего дохода. Так, в экстремальных экономических ситуациях значительно растет спрос на товары первой необходимости (соль, спички, мыло), поскольку покупатели боятся исчезновения их с прилавков. То же самое происходит при ожидании повышения цен </w:t>
      </w:r>
      <w:proofErr w:type="gramStart"/>
      <w:r w:rsidRPr="00F74138">
        <w:rPr>
          <w:rFonts w:ascii="Times New Roman" w:eastAsia="Times New Roman" w:hAnsi="Times New Roman" w:cs="Times New Roman"/>
          <w:lang w:eastAsia="ru-RU"/>
        </w:rPr>
        <w:t>на те</w:t>
      </w:r>
      <w:proofErr w:type="gramEnd"/>
      <w:r w:rsidRPr="00F74138">
        <w:rPr>
          <w:rFonts w:ascii="Times New Roman" w:eastAsia="Times New Roman" w:hAnsi="Times New Roman" w:cs="Times New Roman"/>
          <w:lang w:eastAsia="ru-RU"/>
        </w:rPr>
        <w:t xml:space="preserve"> или иные товары. Наоборот, в ожидании понижения цен (например, на овощи нового урожая) спрос снижается. Однако ожидания потребителя сложно учесть, и потому этот фактор не используется в модели. </w:t>
      </w:r>
    </w:p>
    <w:p w:rsidR="00F74138" w:rsidRPr="00F74138" w:rsidRDefault="00F74138" w:rsidP="00994AE8">
      <w:pPr>
        <w:numPr>
          <w:ilvl w:val="0"/>
          <w:numId w:val="18"/>
        </w:numPr>
        <w:spacing w:after="0" w:line="240" w:lineRule="auto"/>
        <w:jc w:val="both"/>
        <w:rPr>
          <w:rFonts w:ascii="Times New Roman" w:eastAsia="Times New Roman" w:hAnsi="Times New Roman" w:cs="Times New Roman"/>
          <w:lang w:eastAsia="ru-RU"/>
        </w:rPr>
      </w:pPr>
      <w:r w:rsidRPr="00994AE8">
        <w:rPr>
          <w:rFonts w:ascii="Times New Roman" w:eastAsia="Times New Roman" w:hAnsi="Times New Roman" w:cs="Times New Roman"/>
          <w:b/>
          <w:bCs/>
          <w:i/>
          <w:iCs/>
          <w:color w:val="8E1C1B"/>
          <w:lang w:eastAsia="ru-RU"/>
        </w:rPr>
        <w:t>Цены дополняющих товаров</w:t>
      </w:r>
      <w:bookmarkEnd w:id="8"/>
      <w:r w:rsidRPr="00F74138">
        <w:rPr>
          <w:rFonts w:ascii="Times New Roman" w:eastAsia="Times New Roman" w:hAnsi="Times New Roman" w:cs="Times New Roman"/>
          <w:lang w:eastAsia="ru-RU"/>
        </w:rPr>
        <w:t xml:space="preserve">. Некоторые товары имеют дополняющие товары. Например, для фотоаппаратов это будут фотопленки или карты памяти. Цены на взаимодополняющие товары влияют на спрос обратным образом. Так, если цены на карты памяти существенно возрастут, то сократится спрос на цифровые фотоаппараты, и наоборот. Не все товары имеют дополняющие товары, поэтому данный фактор не используется в модели. </w:t>
      </w:r>
    </w:p>
    <w:p w:rsidR="0066749B" w:rsidRDefault="00080040" w:rsidP="006F0EDF">
      <w:pPr>
        <w:pStyle w:val="ac"/>
        <w:tabs>
          <w:tab w:val="left" w:pos="142"/>
        </w:tabs>
        <w:rPr>
          <w:rFonts w:ascii="Times New Roman" w:hAnsi="Times New Roman" w:cs="Times New Roman"/>
          <w:b/>
          <w:sz w:val="28"/>
          <w:u w:val="single"/>
        </w:rPr>
      </w:pPr>
      <w:r>
        <w:rPr>
          <w:rFonts w:ascii="Times New Roman" w:hAnsi="Times New Roman" w:cs="Times New Roman"/>
          <w:b/>
          <w:sz w:val="28"/>
          <w:u w:val="single"/>
        </w:rPr>
        <w:t>22. Предложение. Факторы, влияющие на предложение</w:t>
      </w:r>
    </w:p>
    <w:p w:rsidR="00085E70" w:rsidRPr="00085E70" w:rsidRDefault="00085E70" w:rsidP="00085E70">
      <w:pPr>
        <w:spacing w:after="0" w:line="240" w:lineRule="auto"/>
        <w:ind w:left="284"/>
        <w:rPr>
          <w:rFonts w:ascii="Times New Roman" w:eastAsia="Times New Roman" w:hAnsi="Times New Roman" w:cs="Times New Roman"/>
          <w:lang w:eastAsia="ru-RU"/>
        </w:rPr>
      </w:pPr>
      <w:r w:rsidRPr="00085E70">
        <w:rPr>
          <w:rFonts w:ascii="Times New Roman" w:eastAsia="Times New Roman" w:hAnsi="Times New Roman" w:cs="Times New Roman"/>
          <w:b/>
          <w:bCs/>
          <w:i/>
          <w:iCs/>
          <w:color w:val="8E1C1B"/>
          <w:lang w:eastAsia="ru-RU"/>
        </w:rPr>
        <w:t>ПРЕДЛОЖЕНИЕ</w:t>
      </w:r>
      <w:r w:rsidRPr="00085E70">
        <w:rPr>
          <w:rFonts w:ascii="Times New Roman" w:eastAsia="Times New Roman" w:hAnsi="Times New Roman" w:cs="Times New Roman"/>
          <w:lang w:eastAsia="ru-RU"/>
        </w:rPr>
        <w:t xml:space="preserve"> – способность и желание продавцов предложить определенное количество товара по данной цене. Предложение характеризуется, в первую очередь, </w:t>
      </w:r>
      <w:r w:rsidRPr="00085E70">
        <w:rPr>
          <w:rFonts w:ascii="Times New Roman" w:eastAsia="Times New Roman" w:hAnsi="Times New Roman" w:cs="Times New Roman"/>
          <w:b/>
          <w:bCs/>
          <w:i/>
          <w:iCs/>
          <w:color w:val="8E1C1B"/>
          <w:lang w:eastAsia="ru-RU"/>
        </w:rPr>
        <w:t>величиной предложения</w:t>
      </w:r>
      <w:r w:rsidRPr="00085E70">
        <w:rPr>
          <w:rFonts w:ascii="Times New Roman" w:eastAsia="Times New Roman" w:hAnsi="Times New Roman" w:cs="Times New Roman"/>
          <w:lang w:eastAsia="ru-RU"/>
        </w:rPr>
        <w:t xml:space="preserve"> – количеством товаров, которое продавцы хотят и могут продать по данной цене. Таким образом, у них должно быть желание (согласие на продажу товара по данной цене) и возможность (наличие необходимого числа товаров) для продажи товара в данном количестве.</w:t>
      </w:r>
      <w:r w:rsidRPr="00085E70">
        <w:rPr>
          <w:rFonts w:ascii="Times New Roman" w:eastAsia="Times New Roman" w:hAnsi="Times New Roman" w:cs="Times New Roman"/>
          <w:lang w:eastAsia="ru-RU"/>
        </w:rPr>
        <w:br/>
        <w:t xml:space="preserve">Можно рассматривать как </w:t>
      </w:r>
      <w:r w:rsidRPr="00085E70">
        <w:rPr>
          <w:rFonts w:ascii="Times New Roman" w:eastAsia="Times New Roman" w:hAnsi="Times New Roman" w:cs="Times New Roman"/>
          <w:b/>
          <w:bCs/>
          <w:i/>
          <w:iCs/>
          <w:color w:val="8E1C1B"/>
          <w:lang w:eastAsia="ru-RU"/>
        </w:rPr>
        <w:t>индивидуальное</w:t>
      </w:r>
      <w:r w:rsidRPr="00085E70">
        <w:rPr>
          <w:rFonts w:ascii="Times New Roman" w:eastAsia="Times New Roman" w:hAnsi="Times New Roman" w:cs="Times New Roman"/>
          <w:lang w:eastAsia="ru-RU"/>
        </w:rPr>
        <w:t xml:space="preserve"> предложение (предложение конкретного продавца), так и </w:t>
      </w:r>
      <w:r w:rsidRPr="00085E70">
        <w:rPr>
          <w:rFonts w:ascii="Times New Roman" w:eastAsia="Times New Roman" w:hAnsi="Times New Roman" w:cs="Times New Roman"/>
          <w:b/>
          <w:bCs/>
          <w:i/>
          <w:iCs/>
          <w:color w:val="8E1C1B"/>
          <w:lang w:eastAsia="ru-RU"/>
        </w:rPr>
        <w:t>общую величину</w:t>
      </w:r>
      <w:r w:rsidRPr="00085E70">
        <w:rPr>
          <w:rFonts w:ascii="Times New Roman" w:eastAsia="Times New Roman" w:hAnsi="Times New Roman" w:cs="Times New Roman"/>
          <w:lang w:eastAsia="ru-RU"/>
        </w:rPr>
        <w:t xml:space="preserve"> предложения (предложение всех продавцов, присутствующих на рынке). В экономике изучается, в основном, общая величина предложения на какой-либо товар. В макроэкономике также рассматривается </w:t>
      </w:r>
      <w:r w:rsidRPr="00085E70">
        <w:rPr>
          <w:rFonts w:ascii="Times New Roman" w:eastAsia="Times New Roman" w:hAnsi="Times New Roman" w:cs="Times New Roman"/>
          <w:b/>
          <w:bCs/>
          <w:i/>
          <w:iCs/>
          <w:color w:val="8E1C1B"/>
          <w:lang w:eastAsia="ru-RU"/>
        </w:rPr>
        <w:t>совокупное предложение</w:t>
      </w:r>
      <w:r w:rsidRPr="00085E70">
        <w:rPr>
          <w:rFonts w:ascii="Times New Roman" w:eastAsia="Times New Roman" w:hAnsi="Times New Roman" w:cs="Times New Roman"/>
          <w:lang w:eastAsia="ru-RU"/>
        </w:rPr>
        <w:t xml:space="preserve"> – общая величина предложения всех товаров всеми продавцами, действующими на данном рынке. Как правило, предложение товара подчиняется </w:t>
      </w:r>
      <w:r w:rsidRPr="00085E70">
        <w:rPr>
          <w:rFonts w:ascii="Times New Roman" w:eastAsia="Times New Roman" w:hAnsi="Times New Roman" w:cs="Times New Roman"/>
          <w:b/>
          <w:bCs/>
          <w:i/>
          <w:iCs/>
          <w:color w:val="8E1C1B"/>
          <w:lang w:eastAsia="ru-RU"/>
        </w:rPr>
        <w:t>закону предложения</w:t>
      </w:r>
      <w:r w:rsidRPr="00085E70">
        <w:rPr>
          <w:rFonts w:ascii="Times New Roman" w:eastAsia="Times New Roman" w:hAnsi="Times New Roman" w:cs="Times New Roman"/>
          <w:lang w:eastAsia="ru-RU"/>
        </w:rPr>
        <w:t>.</w:t>
      </w:r>
      <w:r w:rsidRPr="00085E70">
        <w:rPr>
          <w:rFonts w:ascii="Times New Roman" w:eastAsia="Times New Roman" w:hAnsi="Times New Roman" w:cs="Times New Roman"/>
          <w:lang w:eastAsia="ru-RU"/>
        </w:rPr>
        <w:br/>
      </w:r>
      <w:r w:rsidRPr="00085E70">
        <w:rPr>
          <w:rFonts w:ascii="Times New Roman" w:eastAsia="Times New Roman" w:hAnsi="Times New Roman" w:cs="Times New Roman"/>
          <w:b/>
          <w:bCs/>
          <w:i/>
          <w:iCs/>
          <w:color w:val="8E1C1B"/>
          <w:lang w:eastAsia="ru-RU"/>
        </w:rPr>
        <w:t>ЗАКОН ПРЕДЛОЖЕНИЯ</w:t>
      </w:r>
      <w:r w:rsidRPr="00085E70">
        <w:rPr>
          <w:rFonts w:ascii="Times New Roman" w:eastAsia="Times New Roman" w:hAnsi="Times New Roman" w:cs="Times New Roman"/>
          <w:lang w:eastAsia="ru-RU"/>
        </w:rPr>
        <w:t xml:space="preserve"> – закон, в соответствии с которым при увеличении цены на товар предложение этого товара повышается при прочих неизменных </w:t>
      </w:r>
      <w:r w:rsidRPr="00085E70">
        <w:rPr>
          <w:rFonts w:ascii="Times New Roman" w:eastAsia="Times New Roman" w:hAnsi="Times New Roman" w:cs="Times New Roman"/>
          <w:b/>
          <w:bCs/>
          <w:i/>
          <w:iCs/>
          <w:color w:val="8E1C1B"/>
          <w:lang w:eastAsia="ru-RU"/>
        </w:rPr>
        <w:t>факторах</w:t>
      </w:r>
      <w:r w:rsidRPr="00085E70">
        <w:rPr>
          <w:rFonts w:ascii="Times New Roman" w:eastAsia="Times New Roman" w:hAnsi="Times New Roman" w:cs="Times New Roman"/>
          <w:lang w:eastAsia="ru-RU"/>
        </w:rPr>
        <w:t>.</w:t>
      </w:r>
      <w:r w:rsidRPr="00085E70">
        <w:rPr>
          <w:rFonts w:ascii="Times New Roman" w:eastAsia="Times New Roman" w:hAnsi="Times New Roman" w:cs="Times New Roman"/>
          <w:lang w:eastAsia="ru-RU"/>
        </w:rPr>
        <w:br/>
        <w:t>Закон предложения может иметь исключения. Так, для целого ряда товаров сдерживающим фактором роста производства является ограниченность ресурсов. При достижении границы максимального использования ресурсов никакой рост цен не сможет увеличить производство, а с ним и предложение товаров.</w:t>
      </w:r>
      <w:r w:rsidRPr="00085E70">
        <w:rPr>
          <w:rFonts w:ascii="Times New Roman" w:eastAsia="Times New Roman" w:hAnsi="Times New Roman" w:cs="Times New Roman"/>
          <w:lang w:eastAsia="ru-RU"/>
        </w:rPr>
        <w:br/>
        <w:t xml:space="preserve">Закон предложения имеет общепринятое в экономической науке графическое отображение в виде </w:t>
      </w:r>
      <w:r w:rsidRPr="00085E70">
        <w:rPr>
          <w:rFonts w:ascii="Times New Roman" w:eastAsia="Times New Roman" w:hAnsi="Times New Roman" w:cs="Times New Roman"/>
          <w:b/>
          <w:bCs/>
          <w:i/>
          <w:iCs/>
          <w:color w:val="8E1C1B"/>
          <w:lang w:eastAsia="ru-RU"/>
        </w:rPr>
        <w:t>графика предложения</w:t>
      </w:r>
      <w:r w:rsidRPr="00085E70">
        <w:rPr>
          <w:rFonts w:ascii="Times New Roman" w:eastAsia="Times New Roman" w:hAnsi="Times New Roman" w:cs="Times New Roman"/>
          <w:lang w:eastAsia="ru-RU"/>
        </w:rPr>
        <w:t>.</w:t>
      </w:r>
      <w:r w:rsidRPr="00085E70">
        <w:rPr>
          <w:rFonts w:ascii="Times New Roman" w:eastAsia="Times New Roman" w:hAnsi="Times New Roman" w:cs="Times New Roman"/>
          <w:lang w:eastAsia="ru-RU"/>
        </w:rPr>
        <w:br/>
      </w:r>
      <w:r w:rsidRPr="00085E70">
        <w:rPr>
          <w:rFonts w:ascii="Times New Roman" w:eastAsia="Times New Roman" w:hAnsi="Times New Roman" w:cs="Times New Roman"/>
          <w:b/>
          <w:bCs/>
          <w:i/>
          <w:iCs/>
          <w:color w:val="8E1C1B"/>
          <w:lang w:eastAsia="ru-RU"/>
        </w:rPr>
        <w:t>ГРАФИК ПРЕДЛОЖЕНИЯ</w:t>
      </w:r>
      <w:r w:rsidRPr="00085E70">
        <w:rPr>
          <w:rFonts w:ascii="Times New Roman" w:eastAsia="Times New Roman" w:hAnsi="Times New Roman" w:cs="Times New Roman"/>
          <w:lang w:eastAsia="ru-RU"/>
        </w:rPr>
        <w:t xml:space="preserve"> – график, показывающий зависимость величины предложения от цены. Каждой величине цены соответствует свое значение величины предложения. Эту зависимость можно выразить графически в виде </w:t>
      </w:r>
      <w:r w:rsidRPr="00085E70">
        <w:rPr>
          <w:rFonts w:ascii="Times New Roman" w:eastAsia="Times New Roman" w:hAnsi="Times New Roman" w:cs="Times New Roman"/>
          <w:b/>
          <w:bCs/>
          <w:i/>
          <w:iCs/>
          <w:color w:val="8E1C1B"/>
          <w:lang w:eastAsia="ru-RU"/>
        </w:rPr>
        <w:t>кривой предложения (линии предложения)</w:t>
      </w:r>
      <w:r w:rsidRPr="00085E70">
        <w:rPr>
          <w:rFonts w:ascii="Times New Roman" w:eastAsia="Times New Roman" w:hAnsi="Times New Roman" w:cs="Times New Roman"/>
          <w:lang w:eastAsia="ru-RU"/>
        </w:rPr>
        <w:t xml:space="preserve"> на графике предложения.</w:t>
      </w:r>
      <w:r w:rsidRPr="00085E70">
        <w:rPr>
          <w:rFonts w:ascii="Times New Roman" w:eastAsia="Times New Roman" w:hAnsi="Times New Roman" w:cs="Times New Roman"/>
          <w:lang w:eastAsia="ru-RU"/>
        </w:rPr>
        <w:br/>
        <w:t>Обратите внимание на то, что, хотя по оси абсцисс обычно откладываются значения независимой переменной, на графике предложения, наоборот, по оси абсцисс принято откладывать цену (</w:t>
      </w:r>
      <w:r w:rsidRPr="00085E70">
        <w:rPr>
          <w:rFonts w:ascii="Times New Roman" w:eastAsia="Times New Roman" w:hAnsi="Times New Roman" w:cs="Times New Roman"/>
          <w:i/>
          <w:iCs/>
          <w:lang w:eastAsia="ru-RU"/>
        </w:rPr>
        <w:t>P</w:t>
      </w:r>
      <w:r w:rsidRPr="00085E70">
        <w:rPr>
          <w:rFonts w:ascii="Times New Roman" w:eastAsia="Times New Roman" w:hAnsi="Times New Roman" w:cs="Times New Roman"/>
          <w:lang w:eastAsia="ru-RU"/>
        </w:rPr>
        <w:t>), а по оси ординат – количество (</w:t>
      </w:r>
      <w:r w:rsidRPr="00085E70">
        <w:rPr>
          <w:rFonts w:ascii="Times New Roman" w:eastAsia="Times New Roman" w:hAnsi="Times New Roman" w:cs="Times New Roman"/>
          <w:i/>
          <w:iCs/>
          <w:lang w:eastAsia="ru-RU"/>
        </w:rPr>
        <w:t>Q</w:t>
      </w:r>
      <w:r w:rsidRPr="00085E70">
        <w:rPr>
          <w:rFonts w:ascii="Times New Roman" w:eastAsia="Times New Roman" w:hAnsi="Times New Roman" w:cs="Times New Roman"/>
          <w:lang w:eastAsia="ru-RU"/>
        </w:rPr>
        <w:t>).</w:t>
      </w:r>
      <w:r w:rsidRPr="00085E70">
        <w:rPr>
          <w:rFonts w:ascii="Times New Roman" w:eastAsia="Times New Roman" w:hAnsi="Times New Roman" w:cs="Times New Roman"/>
          <w:lang w:eastAsia="ru-RU"/>
        </w:rPr>
        <w:br/>
      </w:r>
      <w:r w:rsidRPr="00085E70">
        <w:rPr>
          <w:rFonts w:ascii="Times New Roman" w:eastAsia="Times New Roman" w:hAnsi="Times New Roman" w:cs="Times New Roman"/>
          <w:b/>
          <w:bCs/>
          <w:i/>
          <w:iCs/>
          <w:color w:val="8E1C1B"/>
          <w:lang w:eastAsia="ru-RU"/>
        </w:rPr>
        <w:t>КРИВАЯ ПРЕДЛОЖЕНИЯ</w:t>
      </w:r>
      <w:r w:rsidRPr="00085E70">
        <w:rPr>
          <w:rFonts w:ascii="Times New Roman" w:eastAsia="Times New Roman" w:hAnsi="Times New Roman" w:cs="Times New Roman"/>
          <w:lang w:eastAsia="ru-RU"/>
        </w:rPr>
        <w:t xml:space="preserve"> – непрерывная линия на графике предложения, на которой каждой величине цены соответствует определенная величина предложения. Линия предложения на графике может выглядеть различным образом, в зависимости от товара. Иногда она изображается в виде прямой, а чаще – в виде кривой, напоминающей гиперболу. При этом кривую часто изображают так, что она как бы имеет вертикальную асимптоту. Этим хотят подчеркнуть ограниченный характер производственных возможностей: существует предел производства каждого продукта, такая величина выпуска, которая не может быть достигнута даже при самых высоких затратах, поскольку ресурсы носят ограниченный характер. Кривую предложения обычно изображают лишь в начальной или центральной ее части, не доводя линию до участков чересчур высокой цены на товар, поскольку такие ситуации являются, как правило, умозрительными и изучение предложения в них носит характер предположений. Кривая предложения может менять свою форму, смещаясь вправо или влево, под влиянием </w:t>
      </w:r>
      <w:r w:rsidRPr="00085E70">
        <w:rPr>
          <w:rFonts w:ascii="Times New Roman" w:eastAsia="Times New Roman" w:hAnsi="Times New Roman" w:cs="Times New Roman"/>
          <w:b/>
          <w:bCs/>
          <w:i/>
          <w:iCs/>
          <w:color w:val="8E1C1B"/>
          <w:lang w:eastAsia="ru-RU"/>
        </w:rPr>
        <w:t>неценовых факторов предложения</w:t>
      </w:r>
      <w:r w:rsidRPr="00085E70">
        <w:rPr>
          <w:rFonts w:ascii="Times New Roman" w:eastAsia="Times New Roman" w:hAnsi="Times New Roman" w:cs="Times New Roman"/>
          <w:lang w:eastAsia="ru-RU"/>
        </w:rPr>
        <w:t>.</w:t>
      </w:r>
      <w:r w:rsidRPr="00085E70">
        <w:rPr>
          <w:rFonts w:ascii="Times New Roman" w:eastAsia="Times New Roman" w:hAnsi="Times New Roman" w:cs="Times New Roman"/>
          <w:lang w:eastAsia="ru-RU"/>
        </w:rPr>
        <w:br/>
      </w:r>
      <w:r w:rsidRPr="00085E70">
        <w:rPr>
          <w:rFonts w:ascii="Times New Roman" w:eastAsia="Times New Roman" w:hAnsi="Times New Roman" w:cs="Times New Roman"/>
          <w:b/>
          <w:bCs/>
          <w:i/>
          <w:iCs/>
          <w:color w:val="8E1C1B"/>
          <w:lang w:eastAsia="ru-RU"/>
        </w:rPr>
        <w:t>ФАКТОРЫ ПРЕДЛОЖЕНИЯ</w:t>
      </w:r>
      <w:r w:rsidRPr="00085E70">
        <w:rPr>
          <w:rFonts w:ascii="Times New Roman" w:eastAsia="Times New Roman" w:hAnsi="Times New Roman" w:cs="Times New Roman"/>
          <w:lang w:eastAsia="ru-RU"/>
        </w:rPr>
        <w:t xml:space="preserve"> (детерминанты предложения) – факторы, влияющие на величину предложения. Основным детерминантом является цена товара, влияющая на предложение в соответствии с </w:t>
      </w:r>
      <w:r w:rsidRPr="00085E70">
        <w:rPr>
          <w:rFonts w:ascii="Times New Roman" w:eastAsia="Times New Roman" w:hAnsi="Times New Roman" w:cs="Times New Roman"/>
          <w:b/>
          <w:bCs/>
          <w:i/>
          <w:iCs/>
          <w:color w:val="8E1C1B"/>
          <w:lang w:eastAsia="ru-RU"/>
        </w:rPr>
        <w:t xml:space="preserve">законом </w:t>
      </w:r>
      <w:r w:rsidRPr="00085E70">
        <w:rPr>
          <w:rFonts w:ascii="Times New Roman" w:eastAsia="Times New Roman" w:hAnsi="Times New Roman" w:cs="Times New Roman"/>
          <w:b/>
          <w:bCs/>
          <w:i/>
          <w:iCs/>
          <w:color w:val="8E1C1B"/>
          <w:lang w:eastAsia="ru-RU"/>
        </w:rPr>
        <w:lastRenderedPageBreak/>
        <w:t>предложения</w:t>
      </w:r>
      <w:r w:rsidRPr="00085E70">
        <w:rPr>
          <w:rFonts w:ascii="Times New Roman" w:eastAsia="Times New Roman" w:hAnsi="Times New Roman" w:cs="Times New Roman"/>
          <w:lang w:eastAsia="ru-RU"/>
        </w:rPr>
        <w:t xml:space="preserve">. Кроме того, существует ряд других факторов, которые принято называть </w:t>
      </w:r>
      <w:r w:rsidRPr="00085E70">
        <w:rPr>
          <w:rFonts w:ascii="Times New Roman" w:eastAsia="Times New Roman" w:hAnsi="Times New Roman" w:cs="Times New Roman"/>
          <w:b/>
          <w:bCs/>
          <w:i/>
          <w:iCs/>
          <w:color w:val="8E1C1B"/>
          <w:lang w:eastAsia="ru-RU"/>
        </w:rPr>
        <w:t>неценовыми факторами предложения</w:t>
      </w:r>
      <w:r w:rsidRPr="00085E70">
        <w:rPr>
          <w:rFonts w:ascii="Times New Roman" w:eastAsia="Times New Roman" w:hAnsi="Times New Roman" w:cs="Times New Roman"/>
          <w:lang w:eastAsia="ru-RU"/>
        </w:rPr>
        <w:t>.</w:t>
      </w:r>
      <w:r w:rsidRPr="00085E70">
        <w:rPr>
          <w:rFonts w:ascii="Times New Roman" w:eastAsia="Times New Roman" w:hAnsi="Times New Roman" w:cs="Times New Roman"/>
          <w:lang w:eastAsia="ru-RU"/>
        </w:rPr>
        <w:br/>
      </w:r>
      <w:r w:rsidRPr="00085E70">
        <w:rPr>
          <w:rFonts w:ascii="Times New Roman" w:eastAsia="Times New Roman" w:hAnsi="Times New Roman" w:cs="Times New Roman"/>
          <w:b/>
          <w:bCs/>
          <w:i/>
          <w:iCs/>
          <w:color w:val="8E1C1B"/>
          <w:lang w:eastAsia="ru-RU"/>
        </w:rPr>
        <w:t>НЕЦЕНОВЫЕ ФАКТОРЫ ПРЕДЛОЖЕНИЯ</w:t>
      </w:r>
      <w:r w:rsidRPr="00085E70">
        <w:rPr>
          <w:rFonts w:ascii="Times New Roman" w:eastAsia="Times New Roman" w:hAnsi="Times New Roman" w:cs="Times New Roman"/>
          <w:lang w:eastAsia="ru-RU"/>
        </w:rPr>
        <w:t xml:space="preserve"> (неценовые детерминанты предложения) – факторы, влияющие на величину предложения, и не связанные с ценой товара. При изменении неценовых факторов изменяется величина предложения при заданных величинах цены; таким образом, изменяется кривая предложения. В этом случае обычно говорят о </w:t>
      </w:r>
      <w:r w:rsidRPr="00085E70">
        <w:rPr>
          <w:rFonts w:ascii="Times New Roman" w:eastAsia="Times New Roman" w:hAnsi="Times New Roman" w:cs="Times New Roman"/>
          <w:b/>
          <w:bCs/>
          <w:i/>
          <w:iCs/>
          <w:color w:val="8E1C1B"/>
          <w:lang w:eastAsia="ru-RU"/>
        </w:rPr>
        <w:t>смещении кривой предложения</w:t>
      </w:r>
      <w:r w:rsidRPr="00085E70">
        <w:rPr>
          <w:rFonts w:ascii="Times New Roman" w:eastAsia="Times New Roman" w:hAnsi="Times New Roman" w:cs="Times New Roman"/>
          <w:lang w:eastAsia="ru-RU"/>
        </w:rPr>
        <w:t>. При росте предложения кривая смещается вправо, при уменьшении – влево.</w:t>
      </w:r>
      <w:r w:rsidRPr="00085E70">
        <w:rPr>
          <w:rFonts w:ascii="Times New Roman" w:eastAsia="Times New Roman" w:hAnsi="Times New Roman" w:cs="Times New Roman"/>
          <w:lang w:eastAsia="ru-RU"/>
        </w:rPr>
        <w:br/>
        <w:t xml:space="preserve">К неценовым факторам относят: </w:t>
      </w:r>
    </w:p>
    <w:p w:rsidR="00085E70" w:rsidRPr="00085E70" w:rsidRDefault="00085E70" w:rsidP="00085E70">
      <w:pPr>
        <w:numPr>
          <w:ilvl w:val="0"/>
          <w:numId w:val="19"/>
        </w:numPr>
        <w:spacing w:after="0" w:line="240" w:lineRule="auto"/>
        <w:ind w:left="709"/>
        <w:jc w:val="both"/>
        <w:rPr>
          <w:rFonts w:ascii="Times New Roman" w:eastAsia="Times New Roman" w:hAnsi="Times New Roman" w:cs="Times New Roman"/>
          <w:lang w:eastAsia="ru-RU"/>
        </w:rPr>
      </w:pPr>
      <w:r w:rsidRPr="00085E70">
        <w:rPr>
          <w:rFonts w:ascii="Times New Roman" w:eastAsia="Times New Roman" w:hAnsi="Times New Roman" w:cs="Times New Roman"/>
          <w:b/>
          <w:bCs/>
          <w:i/>
          <w:iCs/>
          <w:color w:val="8E1C1B"/>
          <w:lang w:eastAsia="ru-RU"/>
        </w:rPr>
        <w:t>Уровень технологии</w:t>
      </w:r>
      <w:r w:rsidRPr="00085E70">
        <w:rPr>
          <w:rFonts w:ascii="Times New Roman" w:eastAsia="Times New Roman" w:hAnsi="Times New Roman" w:cs="Times New Roman"/>
          <w:lang w:eastAsia="ru-RU"/>
        </w:rPr>
        <w:t xml:space="preserve">. Развитие технологий приводит к повышению уровня </w:t>
      </w:r>
      <w:proofErr w:type="spellStart"/>
      <w:r w:rsidRPr="00085E70">
        <w:rPr>
          <w:rFonts w:ascii="Times New Roman" w:eastAsia="Times New Roman" w:hAnsi="Times New Roman" w:cs="Times New Roman"/>
          <w:lang w:eastAsia="ru-RU"/>
        </w:rPr>
        <w:t>ресурсоотдачи</w:t>
      </w:r>
      <w:proofErr w:type="spellEnd"/>
      <w:r w:rsidRPr="00085E70">
        <w:rPr>
          <w:rFonts w:ascii="Times New Roman" w:eastAsia="Times New Roman" w:hAnsi="Times New Roman" w:cs="Times New Roman"/>
          <w:lang w:eastAsia="ru-RU"/>
        </w:rPr>
        <w:t xml:space="preserve"> – на единицу ресурсов можно получить больше продукции. Например, внедрение поточной линии приводит к тому, что выпуск продукции в расчете на одного рабочего возрастает. Таким образом, с ростом уровня технологии растет производство товаров, а значит, и их предложение. Этот фактор, однако, мало влияет </w:t>
      </w:r>
      <w:proofErr w:type="gramStart"/>
      <w:r w:rsidRPr="00085E70">
        <w:rPr>
          <w:rFonts w:ascii="Times New Roman" w:eastAsia="Times New Roman" w:hAnsi="Times New Roman" w:cs="Times New Roman"/>
          <w:lang w:eastAsia="ru-RU"/>
        </w:rPr>
        <w:t>на те</w:t>
      </w:r>
      <w:proofErr w:type="gramEnd"/>
      <w:r w:rsidRPr="00085E70">
        <w:rPr>
          <w:rFonts w:ascii="Times New Roman" w:eastAsia="Times New Roman" w:hAnsi="Times New Roman" w:cs="Times New Roman"/>
          <w:lang w:eastAsia="ru-RU"/>
        </w:rPr>
        <w:t xml:space="preserve"> товары, при использовании которых необходим ручной труд и использование традиционных технологий. </w:t>
      </w:r>
    </w:p>
    <w:p w:rsidR="00085E70" w:rsidRPr="00085E70" w:rsidRDefault="00085E70" w:rsidP="00085E70">
      <w:pPr>
        <w:numPr>
          <w:ilvl w:val="0"/>
          <w:numId w:val="19"/>
        </w:numPr>
        <w:spacing w:after="0" w:line="240" w:lineRule="auto"/>
        <w:ind w:left="709"/>
        <w:jc w:val="both"/>
        <w:rPr>
          <w:rFonts w:ascii="Times New Roman" w:eastAsia="Times New Roman" w:hAnsi="Times New Roman" w:cs="Times New Roman"/>
          <w:lang w:eastAsia="ru-RU"/>
        </w:rPr>
      </w:pPr>
      <w:r w:rsidRPr="00085E70">
        <w:rPr>
          <w:rFonts w:ascii="Times New Roman" w:eastAsia="Times New Roman" w:hAnsi="Times New Roman" w:cs="Times New Roman"/>
          <w:b/>
          <w:bCs/>
          <w:i/>
          <w:iCs/>
          <w:color w:val="8E1C1B"/>
          <w:lang w:eastAsia="ru-RU"/>
        </w:rPr>
        <w:t>Цены ресурсов</w:t>
      </w:r>
      <w:r w:rsidRPr="00085E70">
        <w:rPr>
          <w:rFonts w:ascii="Times New Roman" w:eastAsia="Times New Roman" w:hAnsi="Times New Roman" w:cs="Times New Roman"/>
          <w:lang w:eastAsia="ru-RU"/>
        </w:rPr>
        <w:t xml:space="preserve">. Цена на ресурсы существенно влияет на величину предложения. Рост цен на ресурсы вызывает рост себестоимости продукции, и, как следствие, увеличение цены, по которой производители готовы продавать свои товары. Таким образом, цена на ресурсы находится в обратной зависимости к величине предложения товара. </w:t>
      </w:r>
    </w:p>
    <w:p w:rsidR="00085E70" w:rsidRPr="00085E70" w:rsidRDefault="00085E70" w:rsidP="00085E70">
      <w:pPr>
        <w:numPr>
          <w:ilvl w:val="0"/>
          <w:numId w:val="19"/>
        </w:numPr>
        <w:spacing w:after="0" w:line="240" w:lineRule="auto"/>
        <w:ind w:left="709"/>
        <w:jc w:val="both"/>
        <w:rPr>
          <w:rFonts w:ascii="Times New Roman" w:eastAsia="Times New Roman" w:hAnsi="Times New Roman" w:cs="Times New Roman"/>
          <w:lang w:eastAsia="ru-RU"/>
        </w:rPr>
      </w:pPr>
      <w:r w:rsidRPr="00085E70">
        <w:rPr>
          <w:rFonts w:ascii="Times New Roman" w:eastAsia="Times New Roman" w:hAnsi="Times New Roman" w:cs="Times New Roman"/>
          <w:b/>
          <w:bCs/>
          <w:i/>
          <w:iCs/>
          <w:color w:val="8E1C1B"/>
          <w:lang w:eastAsia="ru-RU"/>
        </w:rPr>
        <w:t>Величина налогов</w:t>
      </w:r>
      <w:r w:rsidRPr="00085E70">
        <w:rPr>
          <w:rFonts w:ascii="Times New Roman" w:eastAsia="Times New Roman" w:hAnsi="Times New Roman" w:cs="Times New Roman"/>
          <w:lang w:eastAsia="ru-RU"/>
        </w:rPr>
        <w:t xml:space="preserve">. Налоги влияют на прибыль производителя; для того, чтобы компенсировать рост налогов, производители увеличивают цену продукции. Этот фактор наиболее значим для тех товаров, которые облагаются высоким налогом. Например, государство обычно облагает большими налогами производство алкогольных напитков и табачных изделий, с тем, чтобы ограничить потребление этих товаров, или же изделия из меха диких животных – с тем, чтобы предотвратить их истребление. </w:t>
      </w:r>
    </w:p>
    <w:p w:rsidR="00085E70" w:rsidRPr="00085E70" w:rsidRDefault="00085E70" w:rsidP="00085E70">
      <w:pPr>
        <w:numPr>
          <w:ilvl w:val="0"/>
          <w:numId w:val="19"/>
        </w:numPr>
        <w:spacing w:after="0" w:line="240" w:lineRule="auto"/>
        <w:ind w:left="709"/>
        <w:jc w:val="both"/>
        <w:rPr>
          <w:rFonts w:ascii="Times New Roman" w:eastAsia="Times New Roman" w:hAnsi="Times New Roman" w:cs="Times New Roman"/>
          <w:lang w:eastAsia="ru-RU"/>
        </w:rPr>
      </w:pPr>
      <w:r w:rsidRPr="00085E70">
        <w:rPr>
          <w:rFonts w:ascii="Times New Roman" w:eastAsia="Times New Roman" w:hAnsi="Times New Roman" w:cs="Times New Roman"/>
          <w:b/>
          <w:bCs/>
          <w:i/>
          <w:iCs/>
          <w:color w:val="8E1C1B"/>
          <w:lang w:eastAsia="ru-RU"/>
        </w:rPr>
        <w:t>Количество производителей</w:t>
      </w:r>
      <w:r w:rsidRPr="00085E70">
        <w:rPr>
          <w:rFonts w:ascii="Times New Roman" w:eastAsia="Times New Roman" w:hAnsi="Times New Roman" w:cs="Times New Roman"/>
          <w:lang w:eastAsia="ru-RU"/>
        </w:rPr>
        <w:t xml:space="preserve">. При увеличении числа производителей какого-либо продукта предложение будет расти. Однако и в этом случае следует учитывать ограниченность ресурсов. С ростом числа производителей происходит исчерпание дешевых ресурсов. Вновь появляющиеся на рынке фирмы вынуждены будут использовать более дорогие ресурсы, например, при исчерпании ресурсов местного сырья придется завозить его издалека, что увеличит затраты. Такие товары уже невыгодно продавать по прежней цене, а это значит, что предложение по данной цене не увеличится. </w:t>
      </w:r>
    </w:p>
    <w:p w:rsidR="00085E70" w:rsidRPr="00085E70" w:rsidRDefault="00085E70" w:rsidP="00085E70">
      <w:pPr>
        <w:spacing w:after="0" w:line="240" w:lineRule="auto"/>
        <w:ind w:left="709"/>
        <w:rPr>
          <w:rFonts w:ascii="Times New Roman" w:eastAsia="Times New Roman" w:hAnsi="Times New Roman" w:cs="Times New Roman"/>
          <w:lang w:eastAsia="ru-RU"/>
        </w:rPr>
      </w:pPr>
      <w:r w:rsidRPr="00085E70">
        <w:rPr>
          <w:rFonts w:ascii="Times New Roman" w:eastAsia="Times New Roman" w:hAnsi="Times New Roman" w:cs="Times New Roman"/>
          <w:lang w:eastAsia="ru-RU"/>
        </w:rPr>
        <w:t xml:space="preserve">К другим неценовым факторам предложения относят: </w:t>
      </w:r>
    </w:p>
    <w:p w:rsidR="00085E70" w:rsidRPr="00085E70" w:rsidRDefault="00085E70" w:rsidP="00085E70">
      <w:pPr>
        <w:numPr>
          <w:ilvl w:val="0"/>
          <w:numId w:val="20"/>
        </w:numPr>
        <w:spacing w:after="0" w:line="240" w:lineRule="auto"/>
        <w:ind w:left="709"/>
        <w:jc w:val="both"/>
        <w:rPr>
          <w:rFonts w:ascii="Times New Roman" w:eastAsia="Times New Roman" w:hAnsi="Times New Roman" w:cs="Times New Roman"/>
          <w:lang w:eastAsia="ru-RU"/>
        </w:rPr>
      </w:pPr>
      <w:r w:rsidRPr="00085E70">
        <w:rPr>
          <w:rFonts w:ascii="Times New Roman" w:eastAsia="Times New Roman" w:hAnsi="Times New Roman" w:cs="Times New Roman"/>
          <w:b/>
          <w:bCs/>
          <w:i/>
          <w:iCs/>
          <w:color w:val="8E1C1B"/>
          <w:lang w:eastAsia="ru-RU"/>
        </w:rPr>
        <w:t>Ожидания производителя</w:t>
      </w:r>
      <w:r w:rsidRPr="00085E70">
        <w:rPr>
          <w:rFonts w:ascii="Times New Roman" w:eastAsia="Times New Roman" w:hAnsi="Times New Roman" w:cs="Times New Roman"/>
          <w:lang w:eastAsia="ru-RU"/>
        </w:rPr>
        <w:t xml:space="preserve">. Предложение может изменяться в зависимости от потребительских ожиданий относительно будущих цен на товары, сырье, изменения налоговых ставок и др. Например, фермеры могут придерживать продажу пшеницы, ожидая, что цена на нее увеличится. Однако возможен и обратный эффект – в ожидании повышения цен производители могут наращивать производство. Этот фактор достаточно сложно учесть, и потому он не используется в модели. </w:t>
      </w:r>
    </w:p>
    <w:p w:rsidR="00085E70" w:rsidRPr="00085E70" w:rsidRDefault="00085E70" w:rsidP="00085E70">
      <w:pPr>
        <w:numPr>
          <w:ilvl w:val="0"/>
          <w:numId w:val="20"/>
        </w:numPr>
        <w:spacing w:after="0" w:line="240" w:lineRule="auto"/>
        <w:ind w:left="709"/>
        <w:jc w:val="both"/>
        <w:rPr>
          <w:rFonts w:ascii="Times New Roman" w:eastAsia="Times New Roman" w:hAnsi="Times New Roman" w:cs="Times New Roman"/>
          <w:lang w:eastAsia="ru-RU"/>
        </w:rPr>
      </w:pPr>
      <w:r w:rsidRPr="00085E70">
        <w:rPr>
          <w:rFonts w:ascii="Times New Roman" w:eastAsia="Times New Roman" w:hAnsi="Times New Roman" w:cs="Times New Roman"/>
          <w:b/>
          <w:bCs/>
          <w:i/>
          <w:iCs/>
          <w:color w:val="8E1C1B"/>
          <w:lang w:eastAsia="ru-RU"/>
        </w:rPr>
        <w:t>Цены на другие товары</w:t>
      </w:r>
      <w:r w:rsidRPr="00085E70">
        <w:rPr>
          <w:rFonts w:ascii="Times New Roman" w:eastAsia="Times New Roman" w:hAnsi="Times New Roman" w:cs="Times New Roman"/>
          <w:lang w:eastAsia="ru-RU"/>
        </w:rPr>
        <w:t xml:space="preserve">. Производители находятся в постоянном поиске наиболее выгодного вложения капитала. При повышении цены на какой–либо товар он становится привлекательным для капиталовложений, и происходит приток капитала в сферу его производства. Таким образом, одним из неценовых факторов предложения товара являются цены на другие товары: если они растут, будет происходить отток капитала в сферу их производства, и, соответственно, уменьшение предложения данного товара, и наоборот. Этот фактор наиболее значим для товаров со схожими условиями производства, поскольку в этом случае переход на другой вид продукции не требует больших затрат. Данный фактор не рассматривается в модели. </w:t>
      </w:r>
    </w:p>
    <w:p w:rsidR="00080040" w:rsidRDefault="00085E70" w:rsidP="00085E70">
      <w:pPr>
        <w:pStyle w:val="ac"/>
        <w:tabs>
          <w:tab w:val="left" w:pos="142"/>
        </w:tabs>
        <w:ind w:left="709"/>
        <w:rPr>
          <w:rFonts w:ascii="Times New Roman" w:eastAsia="Times New Roman" w:hAnsi="Times New Roman" w:cs="Times New Roman"/>
          <w:lang w:eastAsia="ru-RU"/>
        </w:rPr>
      </w:pPr>
      <w:r w:rsidRPr="00085E70">
        <w:rPr>
          <w:rFonts w:ascii="Times New Roman" w:eastAsia="Times New Roman" w:hAnsi="Times New Roman" w:cs="Times New Roman"/>
          <w:lang w:eastAsia="ru-RU"/>
        </w:rPr>
        <w:t>Обратите внимание на то, что уровень влияния различных неценовых факторов на предложение сильно зависит от типа товара.</w:t>
      </w:r>
    </w:p>
    <w:p w:rsidR="000775E4" w:rsidRDefault="000775E4" w:rsidP="000775E4">
      <w:pPr>
        <w:pStyle w:val="ac"/>
        <w:tabs>
          <w:tab w:val="left" w:pos="142"/>
        </w:tabs>
        <w:rPr>
          <w:rFonts w:ascii="Times New Roman" w:eastAsia="Times New Roman" w:hAnsi="Times New Roman" w:cs="Times New Roman"/>
          <w:b/>
          <w:sz w:val="28"/>
          <w:u w:val="single"/>
          <w:lang w:eastAsia="ru-RU"/>
        </w:rPr>
      </w:pPr>
      <w:r>
        <w:rPr>
          <w:rFonts w:ascii="Times New Roman" w:eastAsia="Times New Roman" w:hAnsi="Times New Roman" w:cs="Times New Roman"/>
          <w:b/>
          <w:sz w:val="28"/>
          <w:u w:val="single"/>
          <w:lang w:eastAsia="ru-RU"/>
        </w:rPr>
        <w:t xml:space="preserve">23. Равновесие рынка. </w:t>
      </w:r>
      <w:proofErr w:type="gramStart"/>
      <w:r>
        <w:rPr>
          <w:rFonts w:ascii="Times New Roman" w:eastAsia="Times New Roman" w:hAnsi="Times New Roman" w:cs="Times New Roman"/>
          <w:b/>
          <w:sz w:val="28"/>
          <w:u w:val="single"/>
          <w:lang w:eastAsia="ru-RU"/>
        </w:rPr>
        <w:t>Равновесные</w:t>
      </w:r>
      <w:proofErr w:type="gramEnd"/>
      <w:r>
        <w:rPr>
          <w:rFonts w:ascii="Times New Roman" w:eastAsia="Times New Roman" w:hAnsi="Times New Roman" w:cs="Times New Roman"/>
          <w:b/>
          <w:sz w:val="28"/>
          <w:u w:val="single"/>
          <w:lang w:eastAsia="ru-RU"/>
        </w:rPr>
        <w:t xml:space="preserve"> цена и объём продаж</w:t>
      </w:r>
    </w:p>
    <w:p w:rsidR="0096104A" w:rsidRPr="0096104A" w:rsidRDefault="0096104A" w:rsidP="0096104A">
      <w:pPr>
        <w:spacing w:after="0" w:line="240" w:lineRule="auto"/>
        <w:ind w:left="709"/>
        <w:rPr>
          <w:rFonts w:ascii="Times New Roman" w:eastAsia="Times New Roman" w:hAnsi="Times New Roman" w:cs="Times New Roman"/>
          <w:iCs/>
          <w:lang w:eastAsia="ru-RU"/>
        </w:rPr>
      </w:pPr>
      <w:r w:rsidRPr="0096104A">
        <w:rPr>
          <w:rFonts w:ascii="Times New Roman" w:eastAsia="Times New Roman" w:hAnsi="Times New Roman" w:cs="Times New Roman"/>
          <w:b/>
          <w:bCs/>
          <w:iCs/>
          <w:lang w:eastAsia="ru-RU"/>
        </w:rPr>
        <w:t>Равновесием на рынке</w:t>
      </w:r>
      <w:r w:rsidRPr="0096104A">
        <w:rPr>
          <w:rFonts w:ascii="Times New Roman" w:eastAsia="Times New Roman" w:hAnsi="Times New Roman" w:cs="Times New Roman"/>
          <w:iCs/>
          <w:lang w:eastAsia="ru-RU"/>
        </w:rPr>
        <w:t xml:space="preserve"> называется ситуация, когда продавцы предлагают к продаже ровно такое количество блага, которое покупатели решают приобрести (объем спроса равен объему предложения). </w:t>
      </w:r>
    </w:p>
    <w:p w:rsidR="0096104A" w:rsidRPr="0096104A" w:rsidRDefault="0096104A" w:rsidP="0096104A">
      <w:pPr>
        <w:spacing w:after="0" w:line="240" w:lineRule="auto"/>
        <w:ind w:left="709"/>
        <w:rPr>
          <w:rFonts w:ascii="Times New Roman" w:eastAsia="Times New Roman" w:hAnsi="Times New Roman" w:cs="Times New Roman"/>
          <w:iCs/>
          <w:lang w:eastAsia="ru-RU"/>
        </w:rPr>
      </w:pPr>
      <w:r w:rsidRPr="0096104A">
        <w:rPr>
          <w:rFonts w:ascii="Times New Roman" w:eastAsia="Times New Roman" w:hAnsi="Times New Roman" w:cs="Times New Roman"/>
          <w:iCs/>
          <w:lang w:eastAsia="ru-RU"/>
        </w:rPr>
        <w:t xml:space="preserve">Поскольку продавцы и покупатели хотят продать или купить различные количества блага = в зависимости от его цены, для рыночного равновесия необходимо, чтобы установилась такая цена, при которой объемы спроса и предложения совпадут. Другими словами, цена уравнивает объемы спроса и предложения. </w:t>
      </w:r>
    </w:p>
    <w:p w:rsidR="0096104A" w:rsidRPr="0096104A" w:rsidRDefault="0096104A" w:rsidP="0096104A">
      <w:pPr>
        <w:spacing w:after="0" w:line="240" w:lineRule="auto"/>
        <w:ind w:left="709"/>
        <w:rPr>
          <w:rFonts w:ascii="Times New Roman" w:eastAsia="Times New Roman" w:hAnsi="Times New Roman" w:cs="Times New Roman"/>
          <w:iCs/>
          <w:lang w:eastAsia="ru-RU"/>
        </w:rPr>
      </w:pPr>
      <w:r w:rsidRPr="0096104A">
        <w:rPr>
          <w:rFonts w:ascii="Times New Roman" w:eastAsia="Times New Roman" w:hAnsi="Times New Roman" w:cs="Times New Roman"/>
          <w:iCs/>
          <w:lang w:eastAsia="ru-RU"/>
        </w:rPr>
        <w:t xml:space="preserve">Цена, вызывающая совпадение объемов спроса и предложения, называется </w:t>
      </w:r>
      <w:r w:rsidRPr="0096104A">
        <w:rPr>
          <w:rFonts w:ascii="Times New Roman" w:eastAsia="Times New Roman" w:hAnsi="Times New Roman" w:cs="Times New Roman"/>
          <w:b/>
          <w:bCs/>
          <w:iCs/>
          <w:lang w:eastAsia="ru-RU"/>
        </w:rPr>
        <w:t>равновесной ценой</w:t>
      </w:r>
      <w:r w:rsidRPr="0096104A">
        <w:rPr>
          <w:rFonts w:ascii="Times New Roman" w:eastAsia="Times New Roman" w:hAnsi="Times New Roman" w:cs="Times New Roman"/>
          <w:iCs/>
          <w:lang w:eastAsia="ru-RU"/>
        </w:rPr>
        <w:t xml:space="preserve">, а объемы спроса и предложения при этой цене называются </w:t>
      </w:r>
      <w:r w:rsidRPr="0096104A">
        <w:rPr>
          <w:rFonts w:ascii="Times New Roman" w:eastAsia="Times New Roman" w:hAnsi="Times New Roman" w:cs="Times New Roman"/>
          <w:b/>
          <w:bCs/>
          <w:iCs/>
          <w:lang w:eastAsia="ru-RU"/>
        </w:rPr>
        <w:t>равновесными объемами спроса и предложения</w:t>
      </w:r>
      <w:r w:rsidRPr="0096104A">
        <w:rPr>
          <w:rFonts w:ascii="Times New Roman" w:eastAsia="Times New Roman" w:hAnsi="Times New Roman" w:cs="Times New Roman"/>
          <w:iCs/>
          <w:lang w:eastAsia="ru-RU"/>
        </w:rPr>
        <w:t xml:space="preserve">. </w:t>
      </w:r>
    </w:p>
    <w:p w:rsidR="0096104A" w:rsidRPr="0096104A" w:rsidRDefault="0096104A" w:rsidP="0096104A">
      <w:pPr>
        <w:spacing w:after="0" w:line="240" w:lineRule="auto"/>
        <w:ind w:left="709"/>
        <w:rPr>
          <w:rFonts w:ascii="Times New Roman" w:eastAsia="Times New Roman" w:hAnsi="Times New Roman" w:cs="Times New Roman"/>
          <w:iCs/>
          <w:lang w:eastAsia="ru-RU"/>
        </w:rPr>
      </w:pPr>
      <w:r w:rsidRPr="0096104A">
        <w:rPr>
          <w:rFonts w:ascii="Times New Roman" w:eastAsia="Times New Roman" w:hAnsi="Times New Roman" w:cs="Times New Roman"/>
          <w:iCs/>
          <w:lang w:eastAsia="ru-RU"/>
        </w:rPr>
        <w:t xml:space="preserve">В условиях равновесия происходит так называемое </w:t>
      </w:r>
      <w:r w:rsidRPr="0096104A">
        <w:rPr>
          <w:rFonts w:ascii="Times New Roman" w:eastAsia="Times New Roman" w:hAnsi="Times New Roman" w:cs="Times New Roman"/>
          <w:b/>
          <w:bCs/>
          <w:iCs/>
          <w:lang w:eastAsia="ru-RU"/>
        </w:rPr>
        <w:t>очищение рынка</w:t>
      </w:r>
      <w:r w:rsidRPr="0096104A">
        <w:rPr>
          <w:rFonts w:ascii="Times New Roman" w:eastAsia="Times New Roman" w:hAnsi="Times New Roman" w:cs="Times New Roman"/>
          <w:iCs/>
          <w:lang w:eastAsia="ru-RU"/>
        </w:rPr>
        <w:t xml:space="preserve"> = на рынке не останется ни непроданного блага, ни неудовлетворенного спроса (покупателей, желающих купить благо по установившейся цене и не сумевших это сделать из-за отсутствия продавцов). </w:t>
      </w:r>
    </w:p>
    <w:p w:rsidR="0096104A" w:rsidRPr="0096104A" w:rsidRDefault="0096104A" w:rsidP="0096104A">
      <w:pPr>
        <w:spacing w:after="0" w:line="240" w:lineRule="auto"/>
        <w:ind w:left="709"/>
        <w:rPr>
          <w:rFonts w:ascii="Times New Roman" w:eastAsia="Times New Roman" w:hAnsi="Times New Roman" w:cs="Times New Roman"/>
          <w:i/>
          <w:iCs/>
          <w:sz w:val="24"/>
          <w:szCs w:val="24"/>
          <w:lang w:eastAsia="ru-RU"/>
        </w:rPr>
      </w:pPr>
      <w:r w:rsidRPr="0096104A">
        <w:rPr>
          <w:rFonts w:ascii="Times New Roman" w:eastAsia="Times New Roman" w:hAnsi="Times New Roman" w:cs="Times New Roman"/>
          <w:iCs/>
          <w:lang w:eastAsia="ru-RU"/>
        </w:rPr>
        <w:t xml:space="preserve">Таким образом, чтобы найти равновесие на рынке некоторого блага, нужно определить, какая цена вызовет на этом рынке такой объем предложения, который </w:t>
      </w:r>
      <w:proofErr w:type="gramStart"/>
      <w:r w:rsidRPr="0096104A">
        <w:rPr>
          <w:rFonts w:ascii="Times New Roman" w:eastAsia="Times New Roman" w:hAnsi="Times New Roman" w:cs="Times New Roman"/>
          <w:iCs/>
          <w:lang w:eastAsia="ru-RU"/>
        </w:rPr>
        <w:t>будет соответствовать объему спроса = при этой цене продавцы принесут</w:t>
      </w:r>
      <w:proofErr w:type="gramEnd"/>
      <w:r w:rsidRPr="0096104A">
        <w:rPr>
          <w:rFonts w:ascii="Times New Roman" w:eastAsia="Times New Roman" w:hAnsi="Times New Roman" w:cs="Times New Roman"/>
          <w:iCs/>
          <w:lang w:eastAsia="ru-RU"/>
        </w:rPr>
        <w:t xml:space="preserve"> на рынок ровно столько произведенного ими блага, сколько покупатели захотят унести. Такая цена называется равновесной ценой, а объем спроса и предложения, соответствующий ей = равновесными объемами спроса и предложения.</w:t>
      </w:r>
    </w:p>
    <w:p w:rsidR="000775E4" w:rsidRDefault="006C6453" w:rsidP="000775E4">
      <w:pPr>
        <w:pStyle w:val="ac"/>
        <w:tabs>
          <w:tab w:val="left" w:pos="142"/>
        </w:tabs>
        <w:rPr>
          <w:rFonts w:ascii="Times New Roman" w:hAnsi="Times New Roman" w:cs="Times New Roman"/>
          <w:b/>
          <w:sz w:val="28"/>
          <w:u w:val="single"/>
        </w:rPr>
      </w:pPr>
      <w:r>
        <w:rPr>
          <w:rFonts w:ascii="Times New Roman" w:hAnsi="Times New Roman" w:cs="Times New Roman"/>
          <w:b/>
          <w:sz w:val="28"/>
          <w:u w:val="single"/>
        </w:rPr>
        <w:t>24. Последствия государственного регулирования цен</w:t>
      </w:r>
    </w:p>
    <w:p w:rsidR="00B43908" w:rsidRPr="00B43908" w:rsidRDefault="00B43908" w:rsidP="00B43908">
      <w:pPr>
        <w:spacing w:line="288" w:lineRule="auto"/>
        <w:ind w:left="567"/>
        <w:jc w:val="both"/>
        <w:rPr>
          <w:rFonts w:ascii="Times New Roman" w:hAnsi="Times New Roman" w:cs="Times New Roman"/>
          <w:b/>
        </w:rPr>
      </w:pPr>
      <w:r w:rsidRPr="00B43908">
        <w:rPr>
          <w:rFonts w:ascii="Times New Roman" w:hAnsi="Times New Roman" w:cs="Times New Roman"/>
          <w:b/>
        </w:rPr>
        <w:t>Основными методами государственного регулирования уровня цен являются:</w:t>
      </w:r>
    </w:p>
    <w:p w:rsidR="00B43908" w:rsidRPr="00B43908" w:rsidRDefault="00B43908" w:rsidP="00B43908">
      <w:pPr>
        <w:numPr>
          <w:ilvl w:val="0"/>
          <w:numId w:val="21"/>
        </w:numPr>
        <w:tabs>
          <w:tab w:val="clear" w:pos="720"/>
          <w:tab w:val="left" w:pos="142"/>
          <w:tab w:val="num" w:pos="993"/>
        </w:tabs>
        <w:spacing w:after="0" w:line="240" w:lineRule="auto"/>
        <w:ind w:left="993"/>
        <w:jc w:val="both"/>
        <w:rPr>
          <w:rFonts w:ascii="Times New Roman" w:hAnsi="Times New Roman" w:cs="Times New Roman"/>
          <w:b/>
          <w:sz w:val="28"/>
          <w:u w:val="single"/>
        </w:rPr>
      </w:pPr>
      <w:r w:rsidRPr="00B43908">
        <w:rPr>
          <w:rFonts w:ascii="Times New Roman" w:hAnsi="Times New Roman" w:cs="Times New Roman"/>
        </w:rPr>
        <w:lastRenderedPageBreak/>
        <w:t>установление предельных цен, регламентирующих верхнюю или нижнюю границу рыночной цены.</w:t>
      </w:r>
    </w:p>
    <w:p w:rsidR="006C6453" w:rsidRPr="00B43908" w:rsidRDefault="00B43908" w:rsidP="00B43908">
      <w:pPr>
        <w:numPr>
          <w:ilvl w:val="0"/>
          <w:numId w:val="21"/>
        </w:numPr>
        <w:tabs>
          <w:tab w:val="clear" w:pos="720"/>
          <w:tab w:val="left" w:pos="142"/>
          <w:tab w:val="num" w:pos="993"/>
        </w:tabs>
        <w:spacing w:after="0" w:line="240" w:lineRule="auto"/>
        <w:ind w:left="993"/>
        <w:jc w:val="both"/>
        <w:rPr>
          <w:rFonts w:ascii="Times New Roman" w:hAnsi="Times New Roman" w:cs="Times New Roman"/>
          <w:b/>
          <w:sz w:val="28"/>
          <w:u w:val="single"/>
        </w:rPr>
      </w:pPr>
      <w:r w:rsidRPr="00B43908">
        <w:rPr>
          <w:rFonts w:ascii="Times New Roman" w:hAnsi="Times New Roman" w:cs="Times New Roman"/>
        </w:rPr>
        <w:t>установление фиксированных цен. В этом случае экономические агенты обязаны заключать сделки только по строго регламентированным ценам.</w:t>
      </w:r>
    </w:p>
    <w:p w:rsidR="004D0E95" w:rsidRPr="004D0E95" w:rsidRDefault="004D0E95" w:rsidP="004D0E95">
      <w:pPr>
        <w:spacing w:after="0" w:line="240" w:lineRule="auto"/>
        <w:jc w:val="both"/>
        <w:rPr>
          <w:rFonts w:ascii="Arial Narrow" w:hAnsi="Arial Narrow"/>
          <w:b/>
        </w:rPr>
      </w:pPr>
      <w:r w:rsidRPr="004D0E95">
        <w:rPr>
          <w:rFonts w:ascii="Arial Narrow" w:hAnsi="Arial Narrow"/>
          <w:b/>
          <w:i/>
        </w:rPr>
        <w:t>Максимальным</w:t>
      </w:r>
      <w:r w:rsidRPr="004D0E95">
        <w:rPr>
          <w:rFonts w:ascii="Arial Narrow" w:hAnsi="Arial Narrow"/>
        </w:rPr>
        <w:t xml:space="preserve"> называется такое значение цены, выше которого товар не может продаваться/покупаться на рынке, В таком случае область допустимых значений рыночной цены находится в интервале: </w:t>
      </w:r>
      <w:r w:rsidRPr="00C9361F">
        <w:rPr>
          <w:b/>
          <w:position w:val="-12"/>
        </w:rPr>
        <w:object w:dxaOrig="2180" w:dyaOrig="360">
          <v:shape id="_x0000_i1027" type="#_x0000_t75" style="width:108.75pt;height:18pt" o:ole="">
            <v:imagedata r:id="rId49" o:title=""/>
          </v:shape>
          <o:OLEObject Type="Embed" ProgID="Equation.3" ShapeID="_x0000_i1027" DrawAspect="Content" ObjectID="_1376424379" r:id="rId50"/>
        </w:object>
      </w:r>
    </w:p>
    <w:p w:rsidR="004D0E95" w:rsidRPr="004D0E95" w:rsidRDefault="004D0E95" w:rsidP="004D0E95">
      <w:pPr>
        <w:spacing w:after="0" w:line="240" w:lineRule="auto"/>
        <w:jc w:val="both"/>
        <w:rPr>
          <w:rFonts w:ascii="Arial Narrow" w:hAnsi="Arial Narrow"/>
        </w:rPr>
      </w:pPr>
      <w:r w:rsidRPr="004D0E95">
        <w:rPr>
          <w:rFonts w:ascii="Arial Narrow" w:hAnsi="Arial Narrow"/>
        </w:rPr>
        <w:t xml:space="preserve">Рассмотрим два случая установления государством максимальной цены: </w:t>
      </w:r>
      <w:r w:rsidRPr="00C9361F">
        <w:rPr>
          <w:position w:val="-10"/>
        </w:rPr>
        <w:object w:dxaOrig="1040" w:dyaOrig="360">
          <v:shape id="_x0000_i1028" type="#_x0000_t75" style="width:51.75pt;height:18pt" o:ole="">
            <v:imagedata r:id="rId51" o:title=""/>
          </v:shape>
          <o:OLEObject Type="Embed" ProgID="Equation.3" ShapeID="_x0000_i1028" DrawAspect="Content" ObjectID="_1376424380" r:id="rId52"/>
        </w:object>
      </w:r>
      <w:r w:rsidRPr="004D0E95">
        <w:rPr>
          <w:rFonts w:ascii="Arial Narrow" w:hAnsi="Arial Narrow"/>
        </w:rPr>
        <w:t xml:space="preserve">(рис. 1) и </w:t>
      </w:r>
      <w:r w:rsidRPr="00C9361F">
        <w:rPr>
          <w:position w:val="-10"/>
        </w:rPr>
        <w:object w:dxaOrig="1040" w:dyaOrig="360">
          <v:shape id="_x0000_i1029" type="#_x0000_t75" style="width:51.75pt;height:18pt" o:ole="">
            <v:imagedata r:id="rId53" o:title=""/>
          </v:shape>
          <o:OLEObject Type="Embed" ProgID="Equation.3" ShapeID="_x0000_i1029" DrawAspect="Content" ObjectID="_1376424381" r:id="rId54"/>
        </w:object>
      </w:r>
      <w:r w:rsidRPr="004D0E95">
        <w:rPr>
          <w:rFonts w:ascii="Arial Narrow" w:hAnsi="Arial Narrow"/>
        </w:rPr>
        <w:t xml:space="preserve"> (рис. 2).</w:t>
      </w:r>
    </w:p>
    <w:p w:rsidR="004D0E95" w:rsidRPr="004D0E95" w:rsidRDefault="004D0E95" w:rsidP="004D0E95">
      <w:pPr>
        <w:spacing w:after="0" w:line="240" w:lineRule="auto"/>
        <w:jc w:val="both"/>
        <w:rPr>
          <w:rFonts w:ascii="Arial Narrow" w:hAnsi="Arial Narrow"/>
        </w:rPr>
      </w:pPr>
      <w:r w:rsidRPr="004D0E95">
        <w:rPr>
          <w:rFonts w:ascii="Arial Narrow" w:hAnsi="Arial Narrow"/>
        </w:rPr>
        <w:t xml:space="preserve">Цветом отмечена область запрещенных значений цены. Как видно, равновесная цена </w:t>
      </w:r>
      <w:proofErr w:type="gramStart"/>
      <w:r w:rsidRPr="004D0E95">
        <w:rPr>
          <w:rFonts w:ascii="Arial Narrow" w:hAnsi="Arial Narrow"/>
        </w:rPr>
        <w:t>Р</w:t>
      </w:r>
      <w:proofErr w:type="gramEnd"/>
      <w:r w:rsidRPr="004D0E95">
        <w:rPr>
          <w:rFonts w:ascii="Arial Narrow" w:hAnsi="Arial Narrow"/>
        </w:rPr>
        <w:t xml:space="preserve">* в эту область не попадает. После установления государством </w:t>
      </w:r>
      <w:proofErr w:type="gramStart"/>
      <w:r w:rsidRPr="004D0E95">
        <w:rPr>
          <w:rFonts w:ascii="Arial Narrow" w:hAnsi="Arial Narrow"/>
        </w:rPr>
        <w:t>Р</w:t>
      </w:r>
      <w:proofErr w:type="gramEnd"/>
      <w:r w:rsidRPr="004D0E95">
        <w:rPr>
          <w:rFonts w:ascii="Arial Narrow" w:hAnsi="Arial Narrow"/>
        </w:rPr>
        <w:t xml:space="preserve">, не ниже равновесного уровня рынок может остаться в точке равновесия, а значит и равновесная цена и равновесный объем останутся на том же уровне (Р*, </w:t>
      </w:r>
      <w:r w:rsidRPr="004D0E95">
        <w:rPr>
          <w:rFonts w:ascii="Arial Narrow" w:hAnsi="Arial Narrow"/>
          <w:lang w:val="en-US"/>
        </w:rPr>
        <w:t>Q</w:t>
      </w:r>
      <w:r w:rsidRPr="004D0E95">
        <w:rPr>
          <w:rFonts w:ascii="Arial Narrow" w:hAnsi="Arial Narrow"/>
        </w:rPr>
        <w:t>*), что и до установления.</w:t>
      </w:r>
    </w:p>
    <w:p w:rsidR="004D0E95" w:rsidRPr="004D0E95" w:rsidRDefault="004D0E95" w:rsidP="004D0E95">
      <w:pPr>
        <w:spacing w:after="0" w:line="240" w:lineRule="auto"/>
        <w:jc w:val="both"/>
        <w:rPr>
          <w:rFonts w:ascii="Arial Narrow" w:hAnsi="Arial Narrow"/>
          <w:i/>
        </w:rPr>
      </w:pPr>
      <w:r w:rsidRPr="004D0E95">
        <w:rPr>
          <w:rFonts w:ascii="Arial Narrow" w:hAnsi="Arial Narrow"/>
          <w:i/>
        </w:rPr>
        <w:t>Если вам такая мера государственного регулирования кажется бессмысленной, то вспомните, например, о таком факторе сдвига кривой спроса, как ожидания потребителей. Для предотвращения ажиотажного спроса в период незначительного роста цены товара государство, таким образом, может послать своего рода успокаивающий сигнал: «Не беспокойтесь, выше данного значения цена не поднимется».</w:t>
      </w:r>
    </w:p>
    <w:p w:rsidR="004D0E95" w:rsidRPr="004D0E95" w:rsidRDefault="004D0E95" w:rsidP="004D0E95">
      <w:pPr>
        <w:spacing w:after="0" w:line="240" w:lineRule="auto"/>
        <w:jc w:val="both"/>
        <w:rPr>
          <w:rFonts w:ascii="Arial Narrow" w:hAnsi="Arial Narrow"/>
        </w:rPr>
      </w:pPr>
      <w:r w:rsidRPr="004D0E95">
        <w:rPr>
          <w:rFonts w:ascii="Arial Narrow" w:hAnsi="Arial Narrow"/>
        </w:rPr>
        <w:t xml:space="preserve">После установления государством </w:t>
      </w:r>
      <w:r w:rsidRPr="004D0E95">
        <w:rPr>
          <w:rFonts w:ascii="Arial Narrow" w:hAnsi="Arial Narrow"/>
          <w:b/>
        </w:rPr>
        <w:t>максимальной цены ниже равновесного уровня</w:t>
      </w:r>
      <w:r w:rsidRPr="004D0E95">
        <w:rPr>
          <w:rFonts w:ascii="Arial Narrow" w:hAnsi="Arial Narrow"/>
        </w:rPr>
        <w:t xml:space="preserve"> рынок не сможет согласовать интересы продавцов и покупателей и обеспечить достижение точки равновесия, а значит,  на рынке установится цена, наиболее близкая </w:t>
      </w:r>
      <w:proofErr w:type="gramStart"/>
      <w:r w:rsidRPr="004D0E95">
        <w:rPr>
          <w:rFonts w:ascii="Arial Narrow" w:hAnsi="Arial Narrow"/>
        </w:rPr>
        <w:t>к</w:t>
      </w:r>
      <w:proofErr w:type="gramEnd"/>
      <w:r w:rsidRPr="004D0E95">
        <w:rPr>
          <w:rFonts w:ascii="Arial Narrow" w:hAnsi="Arial Narrow"/>
        </w:rPr>
        <w:t xml:space="preserve"> равновесной. Как видно, в этом случае равновесная цена </w:t>
      </w:r>
      <w:proofErr w:type="gramStart"/>
      <w:r w:rsidRPr="004D0E95">
        <w:rPr>
          <w:rFonts w:ascii="Arial Narrow" w:hAnsi="Arial Narrow"/>
        </w:rPr>
        <w:t>Р</w:t>
      </w:r>
      <w:proofErr w:type="gramEnd"/>
      <w:r w:rsidRPr="004D0E95">
        <w:rPr>
          <w:rFonts w:ascii="Arial Narrow" w:hAnsi="Arial Narrow"/>
        </w:rPr>
        <w:t xml:space="preserve">* попадает в область запрещенных значений. </w:t>
      </w:r>
    </w:p>
    <w:p w:rsidR="004D0E95" w:rsidRDefault="004D0E95" w:rsidP="004D0E95">
      <w:pPr>
        <w:spacing w:after="0" w:line="240" w:lineRule="auto"/>
        <w:jc w:val="both"/>
        <w:rPr>
          <w:rFonts w:ascii="Arial Narrow" w:hAnsi="Arial Narrow"/>
        </w:rPr>
      </w:pPr>
      <w:r w:rsidRPr="004D0E95">
        <w:rPr>
          <w:rFonts w:ascii="Arial Narrow" w:hAnsi="Arial Narrow"/>
        </w:rPr>
        <w:t xml:space="preserve">Объем продаж будет равен </w:t>
      </w:r>
      <w:proofErr w:type="gramStart"/>
      <w:r w:rsidRPr="004D0E95">
        <w:rPr>
          <w:rFonts w:ascii="Arial Narrow" w:hAnsi="Arial Narrow"/>
        </w:rPr>
        <w:t>минимальному</w:t>
      </w:r>
      <w:proofErr w:type="gramEnd"/>
      <w:r w:rsidRPr="004D0E95">
        <w:rPr>
          <w:rFonts w:ascii="Arial Narrow" w:hAnsi="Arial Narrow"/>
        </w:rPr>
        <w:t xml:space="preserve"> из значений </w:t>
      </w:r>
      <w:proofErr w:type="spellStart"/>
      <w:r w:rsidRPr="004D0E95">
        <w:rPr>
          <w:rFonts w:ascii="Arial Narrow" w:hAnsi="Arial Narrow"/>
        </w:rPr>
        <w:t>Qd</w:t>
      </w:r>
      <w:proofErr w:type="spellEnd"/>
      <w:r w:rsidRPr="004D0E95">
        <w:rPr>
          <w:rFonts w:ascii="Arial Narrow" w:hAnsi="Arial Narrow"/>
        </w:rPr>
        <w:t xml:space="preserve"> и О</w:t>
      </w:r>
      <w:r w:rsidRPr="004D0E95">
        <w:rPr>
          <w:rFonts w:ascii="Arial Narrow" w:hAnsi="Arial Narrow"/>
          <w:lang w:val="en-US"/>
        </w:rPr>
        <w:t>s</w:t>
      </w:r>
      <w:r w:rsidRPr="004D0E95">
        <w:rPr>
          <w:rFonts w:ascii="Arial Narrow" w:hAnsi="Arial Narrow"/>
        </w:rPr>
        <w:t xml:space="preserve"> (в данной ситуации </w:t>
      </w:r>
      <w:proofErr w:type="spellStart"/>
      <w:r w:rsidRPr="004D0E95">
        <w:rPr>
          <w:rFonts w:ascii="Arial Narrow" w:hAnsi="Arial Narrow"/>
        </w:rPr>
        <w:t>Qs</w:t>
      </w:r>
      <w:proofErr w:type="spellEnd"/>
      <w:r w:rsidRPr="004D0E95">
        <w:rPr>
          <w:rFonts w:ascii="Arial Narrow" w:hAnsi="Arial Narrow"/>
        </w:rPr>
        <w:t>), и на рынке возникнет дефицит товара в размере: (</w:t>
      </w:r>
      <w:proofErr w:type="spellStart"/>
      <w:r w:rsidRPr="004D0E95">
        <w:rPr>
          <w:rFonts w:ascii="Arial Narrow" w:hAnsi="Arial Narrow"/>
        </w:rPr>
        <w:t>Qd</w:t>
      </w:r>
      <w:proofErr w:type="spellEnd"/>
      <w:r w:rsidRPr="004D0E95">
        <w:rPr>
          <w:rFonts w:ascii="Arial Narrow" w:hAnsi="Arial Narrow"/>
        </w:rPr>
        <w:t xml:space="preserve"> – О</w:t>
      </w:r>
      <w:proofErr w:type="gramStart"/>
      <w:r w:rsidRPr="004D0E95">
        <w:rPr>
          <w:rFonts w:ascii="Arial Narrow" w:hAnsi="Arial Narrow"/>
          <w:lang w:val="en-US"/>
        </w:rPr>
        <w:t>s</w:t>
      </w:r>
      <w:proofErr w:type="gramEnd"/>
      <w:r w:rsidRPr="004D0E95">
        <w:rPr>
          <w:rFonts w:ascii="Arial Narrow" w:hAnsi="Arial Narrow"/>
        </w:rPr>
        <w:t>).</w:t>
      </w:r>
    </w:p>
    <w:p w:rsidR="004D0E95" w:rsidRPr="004D0E95" w:rsidRDefault="004341B0" w:rsidP="004D0E95">
      <w:pPr>
        <w:spacing w:after="0" w:line="240" w:lineRule="auto"/>
        <w:jc w:val="both"/>
        <w:rPr>
          <w:rFonts w:ascii="Arial Narrow" w:hAnsi="Arial Narrow"/>
        </w:rPr>
      </w:pPr>
      <w:r>
        <w:rPr>
          <w:rFonts w:ascii="Arial Narrow" w:hAnsi="Arial Narrow"/>
          <w:noProof/>
          <w:lang w:eastAsia="ru-RU"/>
        </w:rPr>
        <w:pict>
          <v:group id="_x0000_s1029" style="position:absolute;left:0;text-align:left;margin-left:.9pt;margin-top:7.6pt;width:306pt;height:225.25pt;z-index:251658240" coordorigin="2601,5454" coordsize="6787,5220">
            <v:shapetype id="_x0000_t202" coordsize="21600,21600" o:spt="202" path="m,l,21600r21600,l21600,xe">
              <v:stroke joinstyle="miter"/>
              <v:path gradientshapeok="t" o:connecttype="rect"/>
            </v:shapetype>
            <v:shape id="_x0000_s1030" type="#_x0000_t202" style="position:absolute;left:6741;top:6714;width:667;height:689" stroked="f">
              <v:textbox style="mso-next-textbox:#_x0000_s1030">
                <w:txbxContent>
                  <w:p w:rsidR="004D0E95" w:rsidRDefault="004D0E95" w:rsidP="004D0E95">
                    <w:pPr>
                      <w:rPr>
                        <w:b/>
                      </w:rPr>
                    </w:pPr>
                  </w:p>
                  <w:p w:rsidR="004D0E95" w:rsidRPr="00677684" w:rsidRDefault="004D0E95" w:rsidP="004D0E95">
                    <w:r>
                      <w:rPr>
                        <w:b/>
                        <w:lang w:val="en-US"/>
                      </w:rPr>
                      <w:t>S</w:t>
                    </w:r>
                  </w:p>
                </w:txbxContent>
              </v:textbox>
            </v:shape>
            <v:shape id="_x0000_s1031" type="#_x0000_t202" style="position:absolute;left:5717;top:7690;width:666;height:689" stroked="f">
              <v:textbox style="mso-next-textbox:#_x0000_s1031">
                <w:txbxContent>
                  <w:p w:rsidR="004D0E95" w:rsidRPr="00677684" w:rsidRDefault="004D0E95" w:rsidP="004D0E95">
                    <w:pPr>
                      <w:rPr>
                        <w:b/>
                        <w:lang w:val="en-US"/>
                      </w:rPr>
                    </w:pPr>
                    <w:r w:rsidRPr="00677684">
                      <w:rPr>
                        <w:b/>
                        <w:lang w:val="en-US"/>
                      </w:rPr>
                      <w:t>E*</w:t>
                    </w:r>
                  </w:p>
                </w:txbxContent>
              </v:textbox>
            </v:shape>
            <v:shape id="_x0000_s1032" type="#_x0000_t202" style="position:absolute;left:2781;top:7518;width:667;height:689" stroked="f">
              <v:textbox style="mso-next-textbox:#_x0000_s1032">
                <w:txbxContent>
                  <w:p w:rsidR="004D0E95" w:rsidRDefault="004D0E95" w:rsidP="004D0E95">
                    <w:pPr>
                      <w:rPr>
                        <w:b/>
                      </w:rPr>
                    </w:pPr>
                  </w:p>
                  <w:p w:rsidR="004D0E95" w:rsidRDefault="004D0E95" w:rsidP="004D0E95">
                    <w:pPr>
                      <w:rPr>
                        <w:lang w:val="en-US"/>
                      </w:rPr>
                    </w:pPr>
                    <w:r>
                      <w:rPr>
                        <w:b/>
                        <w:lang w:val="en-US"/>
                      </w:rPr>
                      <w:t>P</w:t>
                    </w:r>
                    <w:r>
                      <w:rPr>
                        <w:lang w:val="en-US"/>
                      </w:rPr>
                      <w:t>*</w:t>
                    </w:r>
                  </w:p>
                </w:txbxContent>
              </v:textbox>
            </v:shape>
            <v:shape id="_x0000_s1033" type="#_x0000_t202" style="position:absolute;left:3012;top:5462;width:173;height:688" stroked="f">
              <v:textbox style="mso-next-textbox:#_x0000_s1033">
                <w:txbxContent>
                  <w:p w:rsidR="004D0E95" w:rsidRDefault="004D0E95" w:rsidP="004D0E95">
                    <w:pPr>
                      <w:rPr>
                        <w:b/>
                        <w:lang w:val="en-US"/>
                      </w:rPr>
                    </w:pPr>
                    <w:r>
                      <w:rPr>
                        <w:b/>
                        <w:lang w:val="en-US"/>
                      </w:rPr>
                      <w:t>P</w:t>
                    </w:r>
                  </w:p>
                </w:txbxContent>
              </v:textbox>
            </v:shape>
            <v:shape id="_x0000_s1034" style="position:absolute;left:3288;top:7877;width:2317;height:42;mso-position-horizontal:absolute;mso-position-vertical:absolute" coordsize="2415,44" path="m2415,44l,e" filled="f">
              <v:stroke dashstyle="1 1" endcap="round"/>
              <v:path arrowok="t"/>
            </v:shape>
            <v:line id="_x0000_s1035" style="position:absolute" from="3321,6894" to="8721,6894" strokecolor="red"/>
            <v:shape id="_x0000_s1036" type="#_x0000_t202" style="position:absolute;left:2601;top:6534;width:667;height:689" stroked="f">
              <v:textbox style="mso-next-textbox:#_x0000_s1036">
                <w:txbxContent>
                  <w:p w:rsidR="004D0E95" w:rsidRDefault="004D0E95" w:rsidP="004D0E95">
                    <w:pPr>
                      <w:rPr>
                        <w:b/>
                      </w:rPr>
                    </w:pPr>
                  </w:p>
                </w:txbxContent>
              </v:textbox>
            </v:shape>
            <v:shape id="_x0000_s1037" type="#_x0000_t202" style="position:absolute;left:2601;top:6174;width:847;height:689" stroked="f">
              <v:textbox style="mso-next-textbox:#_x0000_s1037">
                <w:txbxContent>
                  <w:p w:rsidR="004D0E95" w:rsidRDefault="004D0E95" w:rsidP="004D0E95">
                    <w:pPr>
                      <w:rPr>
                        <w:b/>
                      </w:rPr>
                    </w:pPr>
                  </w:p>
                  <w:p w:rsidR="004D0E95" w:rsidRPr="00677684" w:rsidRDefault="004D0E95" w:rsidP="004D0E95">
                    <w:pPr>
                      <w:rPr>
                        <w:vertAlign w:val="subscript"/>
                        <w:lang w:val="en-US"/>
                      </w:rPr>
                    </w:pPr>
                    <w:r>
                      <w:rPr>
                        <w:b/>
                        <w:lang w:val="en-US"/>
                      </w:rPr>
                      <w:t>P</w:t>
                    </w:r>
                    <w:r>
                      <w:rPr>
                        <w:b/>
                        <w:vertAlign w:val="subscript"/>
                        <w:lang w:val="en-US"/>
                      </w:rPr>
                      <w:t>MAX</w:t>
                    </w:r>
                  </w:p>
                </w:txbxContent>
              </v:textbox>
            </v:shape>
            <v:rect id="_x0000_s1038" style="position:absolute;left:3321;top:5454;width:5400;height:1440" fillcolor="#fcf" stroked="f"/>
            <v:line id="_x0000_s1039" style="position:absolute;flip:y" from="3357,5978" to="8365,9591" strokeweight="2.25pt"/>
            <v:shape id="_x0000_s1040" type="#_x0000_t202" style="position:absolute;left:8001;top:9054;width:667;height:689" stroked="f">
              <v:textbox style="mso-next-textbox:#_x0000_s1040">
                <w:txbxContent>
                  <w:p w:rsidR="004D0E95" w:rsidRDefault="004D0E95" w:rsidP="004D0E95">
                    <w:pPr>
                      <w:rPr>
                        <w:b/>
                      </w:rPr>
                    </w:pPr>
                  </w:p>
                  <w:p w:rsidR="004D0E95" w:rsidRPr="00677684" w:rsidRDefault="004D0E95" w:rsidP="004D0E95">
                    <w:pPr>
                      <w:rPr>
                        <w:lang w:val="en-US"/>
                      </w:rPr>
                    </w:pPr>
                    <w:r>
                      <w:rPr>
                        <w:b/>
                        <w:lang w:val="en-US"/>
                      </w:rPr>
                      <w:t>D</w:t>
                    </w:r>
                  </w:p>
                </w:txbxContent>
              </v:textbox>
            </v:shape>
            <v:shape id="_x0000_s1041" type="#_x0000_t202" style="position:absolute;left:8721;top:9954;width:667;height:720" stroked="f">
              <v:stroke dashstyle="1 1"/>
              <v:textbox style="mso-next-textbox:#_x0000_s1041">
                <w:txbxContent>
                  <w:p w:rsidR="004D0E95" w:rsidRPr="00677684" w:rsidRDefault="004D0E95" w:rsidP="004D0E95">
                    <w:pPr>
                      <w:rPr>
                        <w:lang w:val="en-US"/>
                      </w:rPr>
                    </w:pPr>
                    <w:r>
                      <w:rPr>
                        <w:b/>
                      </w:rPr>
                      <w:t>Q</w:t>
                    </w:r>
                  </w:p>
                </w:txbxContent>
              </v:textbox>
            </v:shape>
            <v:line id="_x0000_s1042" style="position:absolute" from="5661,7974" to="5661,9954">
              <v:stroke dashstyle="dash"/>
            </v:line>
            <v:shape id="_x0000_s1043" type="#_x0000_t202" style="position:absolute;left:5301;top:9954;width:667;height:689" stroked="f">
              <v:stroke dashstyle="1 1"/>
              <v:textbox style="mso-next-textbox:#_x0000_s1043">
                <w:txbxContent>
                  <w:p w:rsidR="004D0E95" w:rsidRPr="00677684" w:rsidRDefault="004D0E95" w:rsidP="004D0E95">
                    <w:pPr>
                      <w:rPr>
                        <w:lang w:val="en-US"/>
                      </w:rPr>
                    </w:pPr>
                    <w:r>
                      <w:rPr>
                        <w:b/>
                      </w:rPr>
                      <w:t>Q</w:t>
                    </w:r>
                    <w:r>
                      <w:rPr>
                        <w:b/>
                        <w:lang w:val="en-US"/>
                      </w:rPr>
                      <w:t>*</w:t>
                    </w:r>
                  </w:p>
                </w:txbxContent>
              </v:textbox>
            </v:shape>
            <v:line id="_x0000_s1044" style="position:absolute" from="3357,6081" to="8181,9954" strokeweight="2.25pt"/>
            <v:group id="_x0000_s1045" style="position:absolute;left:3321;top:5634;width:6044;height:4325" coordorigin="2160,1234" coordsize="6300,4525">
              <v:line id="_x0000_s1046" style="position:absolute;flip:x y" from="2160,1234" to="2160,5759">
                <v:stroke endarrow="block"/>
              </v:line>
              <v:line id="_x0000_s1047" style="position:absolute" from="2160,5759" to="8460,5759">
                <v:stroke endarrow="block"/>
              </v:line>
            </v:group>
          </v:group>
        </w:pict>
      </w: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Times New Roman" w:hAnsi="Times New Roman" w:cs="Times New Roman"/>
          <w:b/>
          <w:sz w:val="28"/>
          <w:u w:val="single"/>
        </w:rPr>
      </w:pPr>
    </w:p>
    <w:p w:rsidR="004D0E95" w:rsidRDefault="004D0E95" w:rsidP="004D0E95">
      <w:pPr>
        <w:tabs>
          <w:tab w:val="left" w:pos="142"/>
        </w:tabs>
        <w:spacing w:after="0" w:line="240" w:lineRule="auto"/>
        <w:ind w:left="567"/>
        <w:jc w:val="both"/>
        <w:rPr>
          <w:rFonts w:ascii="Arial Narrow" w:hAnsi="Arial Narrow"/>
        </w:rPr>
      </w:pPr>
    </w:p>
    <w:p w:rsidR="00B43908" w:rsidRDefault="004D0E95" w:rsidP="004D0E95">
      <w:pPr>
        <w:tabs>
          <w:tab w:val="left" w:pos="142"/>
        </w:tabs>
        <w:spacing w:after="0" w:line="240" w:lineRule="auto"/>
        <w:ind w:left="567"/>
        <w:jc w:val="both"/>
        <w:rPr>
          <w:rFonts w:ascii="Arial Narrow" w:hAnsi="Arial Narrow"/>
        </w:rPr>
      </w:pPr>
      <w:r w:rsidRPr="00C9361F">
        <w:rPr>
          <w:rFonts w:ascii="Arial Narrow" w:hAnsi="Arial Narrow"/>
        </w:rPr>
        <w:t>Рис. 1. Последствия установления потолка цены на уровне выше равновесного</w:t>
      </w:r>
    </w:p>
    <w:p w:rsidR="004D0E95" w:rsidRDefault="004D0E95" w:rsidP="004D0E95">
      <w:pPr>
        <w:tabs>
          <w:tab w:val="left" w:pos="142"/>
        </w:tabs>
        <w:spacing w:after="0" w:line="240" w:lineRule="auto"/>
        <w:ind w:left="567"/>
        <w:jc w:val="both"/>
        <w:rPr>
          <w:rFonts w:ascii="Arial Narrow" w:hAnsi="Arial Narrow"/>
        </w:rPr>
      </w:pPr>
    </w:p>
    <w:p w:rsidR="004D0E95" w:rsidRDefault="004D0E95" w:rsidP="004D0E95">
      <w:pPr>
        <w:tabs>
          <w:tab w:val="left" w:pos="142"/>
        </w:tabs>
        <w:spacing w:after="0" w:line="240" w:lineRule="auto"/>
        <w:ind w:left="567"/>
        <w:jc w:val="both"/>
        <w:rPr>
          <w:rFonts w:ascii="Arial Narrow" w:hAnsi="Arial Narrow"/>
        </w:rPr>
      </w:pPr>
    </w:p>
    <w:p w:rsidR="004D0E95" w:rsidRDefault="004341B0" w:rsidP="004D0E95">
      <w:pPr>
        <w:tabs>
          <w:tab w:val="left" w:pos="142"/>
        </w:tabs>
        <w:spacing w:after="0" w:line="240" w:lineRule="auto"/>
        <w:ind w:left="567"/>
        <w:jc w:val="both"/>
        <w:rPr>
          <w:rFonts w:ascii="Arial Narrow" w:hAnsi="Arial Narrow"/>
        </w:rPr>
      </w:pPr>
      <w:r>
        <w:rPr>
          <w:rFonts w:ascii="Arial Narrow" w:hAnsi="Arial Narrow"/>
        </w:rPr>
      </w:r>
      <w:r>
        <w:rPr>
          <w:rFonts w:ascii="Arial Narrow" w:hAnsi="Arial Narrow"/>
        </w:rPr>
        <w:pict>
          <v:group id="_x0000_s1086" style="width:303.95pt;height:208.4pt;mso-position-horizontal-relative:char;mso-position-vertical-relative:line" coordorigin="2781,962" coordsize="6967,5212">
            <v:shape id="_x0000_s1087" type="#_x0000_t202" style="position:absolute;left:6077;top:3190;width:666;height:689" stroked="f">
              <v:textbox style="mso-next-textbox:#_x0000_s1087">
                <w:txbxContent>
                  <w:p w:rsidR="004D0E95" w:rsidRDefault="004D0E95" w:rsidP="004D0E95">
                    <w:pPr>
                      <w:rPr>
                        <w:b/>
                      </w:rPr>
                    </w:pPr>
                    <w:r w:rsidRPr="00677684">
                      <w:rPr>
                        <w:b/>
                        <w:lang w:val="en-US"/>
                      </w:rPr>
                      <w:t>E*</w:t>
                    </w:r>
                  </w:p>
                  <w:p w:rsidR="004D0E95" w:rsidRPr="00502CFA" w:rsidRDefault="004D0E95" w:rsidP="004D0E95">
                    <w:pPr>
                      <w:rPr>
                        <w:b/>
                      </w:rPr>
                    </w:pPr>
                  </w:p>
                </w:txbxContent>
              </v:textbox>
            </v:shape>
            <v:shape id="_x0000_s1088" type="#_x0000_t202" style="position:absolute;left:3141;top:3018;width:667;height:689" stroked="f">
              <v:textbox style="mso-next-textbox:#_x0000_s1088">
                <w:txbxContent>
                  <w:p w:rsidR="004D0E95" w:rsidRDefault="004D0E95" w:rsidP="004D0E95">
                    <w:pPr>
                      <w:rPr>
                        <w:b/>
                      </w:rPr>
                    </w:pPr>
                  </w:p>
                  <w:p w:rsidR="004D0E95" w:rsidRDefault="004D0E95" w:rsidP="004D0E95">
                    <w:pPr>
                      <w:rPr>
                        <w:lang w:val="en-US"/>
                      </w:rPr>
                    </w:pPr>
                    <w:r>
                      <w:rPr>
                        <w:b/>
                        <w:lang w:val="en-US"/>
                      </w:rPr>
                      <w:t>P</w:t>
                    </w:r>
                    <w:r>
                      <w:rPr>
                        <w:lang w:val="en-US"/>
                      </w:rPr>
                      <w:t>*</w:t>
                    </w:r>
                  </w:p>
                </w:txbxContent>
              </v:textbox>
            </v:shape>
            <v:shape id="_x0000_s1089" type="#_x0000_t202" style="position:absolute;left:3372;top:962;width:173;height:688" stroked="f">
              <v:textbox style="mso-next-textbox:#_x0000_s1089">
                <w:txbxContent>
                  <w:p w:rsidR="004D0E95" w:rsidRDefault="004D0E95" w:rsidP="004D0E95">
                    <w:pPr>
                      <w:rPr>
                        <w:b/>
                        <w:lang w:val="en-US"/>
                      </w:rPr>
                    </w:pPr>
                    <w:r>
                      <w:rPr>
                        <w:b/>
                        <w:lang w:val="en-US"/>
                      </w:rPr>
                      <w:t>P</w:t>
                    </w:r>
                  </w:p>
                </w:txbxContent>
              </v:textbox>
            </v:shape>
            <v:shape id="_x0000_s1090" type="#_x0000_t202" style="position:absolute;left:2961;top:2034;width:667;height:689" stroked="f">
              <v:textbox style="mso-next-textbox:#_x0000_s1090">
                <w:txbxContent>
                  <w:p w:rsidR="004D0E95" w:rsidRDefault="004D0E95" w:rsidP="004D0E95">
                    <w:pPr>
                      <w:rPr>
                        <w:b/>
                      </w:rPr>
                    </w:pPr>
                  </w:p>
                </w:txbxContent>
              </v:textbox>
            </v:shape>
            <v:shape id="_x0000_s1091" type="#_x0000_t202" style="position:absolute;left:2781;top:3834;width:847;height:689" stroked="f">
              <v:textbox style="mso-next-textbox:#_x0000_s1091">
                <w:txbxContent>
                  <w:p w:rsidR="004D0E95" w:rsidRDefault="004D0E95" w:rsidP="004D0E95">
                    <w:pPr>
                      <w:rPr>
                        <w:b/>
                      </w:rPr>
                    </w:pPr>
                  </w:p>
                  <w:p w:rsidR="004D0E95" w:rsidRPr="00677684" w:rsidRDefault="004D0E95" w:rsidP="004D0E95">
                    <w:pPr>
                      <w:rPr>
                        <w:vertAlign w:val="subscript"/>
                        <w:lang w:val="en-US"/>
                      </w:rPr>
                    </w:pPr>
                    <w:r>
                      <w:rPr>
                        <w:b/>
                        <w:lang w:val="en-US"/>
                      </w:rPr>
                      <w:t>P</w:t>
                    </w:r>
                    <w:r>
                      <w:rPr>
                        <w:b/>
                        <w:vertAlign w:val="subscript"/>
                        <w:lang w:val="en-US"/>
                      </w:rPr>
                      <w:t>MAX</w:t>
                    </w:r>
                  </w:p>
                </w:txbxContent>
              </v:textbox>
            </v:shape>
            <v:rect id="_x0000_s1092" style="position:absolute;left:3681;top:1494;width:5220;height:2880" fillcolor="#fcf" stroked="f"/>
            <v:shape id="_x0000_s1093" type="#_x0000_t202" style="position:absolute;left:8361;top:4554;width:667;height:689" stroked="f">
              <v:textbox style="mso-next-textbox:#_x0000_s1093">
                <w:txbxContent>
                  <w:p w:rsidR="004D0E95" w:rsidRDefault="004D0E95" w:rsidP="004D0E95">
                    <w:pPr>
                      <w:rPr>
                        <w:b/>
                      </w:rPr>
                    </w:pPr>
                  </w:p>
                  <w:p w:rsidR="004D0E95" w:rsidRPr="00677684" w:rsidRDefault="004D0E95" w:rsidP="004D0E95">
                    <w:pPr>
                      <w:rPr>
                        <w:lang w:val="en-US"/>
                      </w:rPr>
                    </w:pPr>
                    <w:r>
                      <w:rPr>
                        <w:b/>
                        <w:lang w:val="en-US"/>
                      </w:rPr>
                      <w:t>D</w:t>
                    </w:r>
                  </w:p>
                </w:txbxContent>
              </v:textbox>
            </v:shape>
            <v:shape id="_x0000_s1094" type="#_x0000_t202" style="position:absolute;left:9081;top:5454;width:667;height:720" stroked="f">
              <v:stroke dashstyle="1 1"/>
              <v:textbox style="mso-next-textbox:#_x0000_s1094">
                <w:txbxContent>
                  <w:p w:rsidR="004D0E95" w:rsidRPr="00677684" w:rsidRDefault="004D0E95" w:rsidP="004D0E95">
                    <w:pPr>
                      <w:rPr>
                        <w:lang w:val="en-US"/>
                      </w:rPr>
                    </w:pPr>
                    <w:r>
                      <w:rPr>
                        <w:b/>
                      </w:rPr>
                      <w:t>Q</w:t>
                    </w:r>
                  </w:p>
                </w:txbxContent>
              </v:textbox>
            </v:shape>
            <v:line id="_x0000_s1095" style="position:absolute" from="6021,3474" to="6021,5454">
              <v:stroke dashstyle="dash"/>
            </v:line>
            <v:shape id="_x0000_s1096" type="#_x0000_t202" style="position:absolute;left:5661;top:5454;width:667;height:689" stroked="f">
              <v:stroke dashstyle="1 1"/>
              <v:textbox style="mso-next-textbox:#_x0000_s1096">
                <w:txbxContent>
                  <w:p w:rsidR="004D0E95" w:rsidRPr="00677684" w:rsidRDefault="004D0E95" w:rsidP="004D0E95">
                    <w:pPr>
                      <w:rPr>
                        <w:lang w:val="en-US"/>
                      </w:rPr>
                    </w:pPr>
                    <w:r>
                      <w:rPr>
                        <w:b/>
                      </w:rPr>
                      <w:t>Q</w:t>
                    </w:r>
                    <w:r>
                      <w:rPr>
                        <w:b/>
                        <w:lang w:val="en-US"/>
                      </w:rPr>
                      <w:t>*</w:t>
                    </w:r>
                  </w:p>
                </w:txbxContent>
              </v:textbox>
            </v:shape>
            <v:line id="_x0000_s1097" style="position:absolute" from="3717,1581" to="8541,5454" strokeweight="2.25pt"/>
            <v:group id="_x0000_s1098" style="position:absolute;left:3681;top:1134;width:6044;height:4325" coordorigin="2160,1234" coordsize="6300,4525">
              <v:line id="_x0000_s1099" style="position:absolute;flip:x y" from="2160,1234" to="2160,5759">
                <v:stroke endarrow="block"/>
              </v:line>
              <v:line id="_x0000_s1100" style="position:absolute" from="2160,5759" to="8460,5759">
                <v:stroke endarrow="block"/>
              </v:line>
            </v:group>
            <v:line id="_x0000_s1101" style="position:absolute" from="3681,3474" to="6021,3474">
              <v:stroke dashstyle="dash"/>
            </v:line>
            <v:shape id="_x0000_s1102" type="#_x0000_t202" style="position:absolute;left:8181;top:1674;width:667;height:689" fillcolor="#fcf" stroked="f">
              <v:textbox style="mso-next-textbox:#_x0000_s1102">
                <w:txbxContent>
                  <w:p w:rsidR="004D0E95" w:rsidRDefault="004D0E95" w:rsidP="004D0E95">
                    <w:pPr>
                      <w:rPr>
                        <w:b/>
                      </w:rPr>
                    </w:pPr>
                  </w:p>
                  <w:p w:rsidR="004D0E95" w:rsidRPr="00677684" w:rsidRDefault="004D0E95" w:rsidP="004D0E95">
                    <w:r>
                      <w:rPr>
                        <w:b/>
                        <w:lang w:val="en-US"/>
                      </w:rPr>
                      <w:t>S</w:t>
                    </w:r>
                  </w:p>
                </w:txbxContent>
              </v:textbox>
            </v:shape>
            <v:shape id="_x0000_s1103" type="#_x0000_t202" style="position:absolute;left:6381;top:2934;width:667;height:689" fillcolor="#fcf" stroked="f">
              <v:textbox style="mso-next-textbox:#_x0000_s1103">
                <w:txbxContent>
                  <w:p w:rsidR="004D0E95" w:rsidRDefault="004D0E95" w:rsidP="004D0E95">
                    <w:pPr>
                      <w:rPr>
                        <w:b/>
                      </w:rPr>
                    </w:pPr>
                  </w:p>
                  <w:p w:rsidR="004D0E95" w:rsidRPr="000B65CA" w:rsidRDefault="004D0E95" w:rsidP="004D0E95">
                    <w:r>
                      <w:rPr>
                        <w:b/>
                      </w:rPr>
                      <w:t xml:space="preserve">  </w:t>
                    </w:r>
                    <w:r>
                      <w:rPr>
                        <w:b/>
                        <w:lang w:val="en-US"/>
                      </w:rPr>
                      <w:t>Е</w:t>
                    </w:r>
                    <w:r>
                      <w:rPr>
                        <w:b/>
                      </w:rPr>
                      <w:t>*</w:t>
                    </w:r>
                  </w:p>
                </w:txbxContent>
              </v:textbox>
            </v:shape>
            <v:line id="_x0000_s1104" style="position:absolute;flip:y" from="3717,1478" to="8725,5091" strokeweight="2.25pt"/>
            <w10:wrap type="none"/>
            <w10:anchorlock/>
          </v:group>
        </w:pict>
      </w:r>
    </w:p>
    <w:p w:rsidR="004D0E95" w:rsidRDefault="004D0E95" w:rsidP="004D0E95">
      <w:pPr>
        <w:rPr>
          <w:rFonts w:ascii="Arial Narrow" w:hAnsi="Arial Narrow"/>
        </w:rPr>
      </w:pPr>
      <w:r>
        <w:rPr>
          <w:rFonts w:ascii="Arial Narrow" w:hAnsi="Arial Narrow"/>
        </w:rPr>
        <w:t xml:space="preserve">Рис. 2   </w:t>
      </w:r>
      <w:r w:rsidRPr="00C9361F">
        <w:rPr>
          <w:rFonts w:ascii="Arial Narrow" w:hAnsi="Arial Narrow"/>
        </w:rPr>
        <w:t>Последствия установления потолка цены на уровне ниже равновесного</w:t>
      </w:r>
    </w:p>
    <w:p w:rsidR="004D0E95" w:rsidRPr="00DB5349" w:rsidRDefault="004D0E95" w:rsidP="004D0E95">
      <w:pPr>
        <w:spacing w:after="0" w:line="288" w:lineRule="auto"/>
        <w:jc w:val="both"/>
        <w:rPr>
          <w:rFonts w:ascii="Arial Narrow" w:hAnsi="Arial Narrow"/>
        </w:rPr>
      </w:pPr>
      <w:r w:rsidRPr="00C9361F">
        <w:rPr>
          <w:rFonts w:ascii="Arial Narrow" w:hAnsi="Arial Narrow"/>
          <w:b/>
          <w:i/>
        </w:rPr>
        <w:t>Минимальным</w:t>
      </w:r>
      <w:r w:rsidRPr="00C9361F">
        <w:rPr>
          <w:rFonts w:ascii="Arial Narrow" w:hAnsi="Arial Narrow"/>
        </w:rPr>
        <w:t xml:space="preserve"> называется значение цены, ниже которой товар не может продаваться/покупаться на рынке. </w:t>
      </w:r>
      <w:r>
        <w:rPr>
          <w:rFonts w:ascii="Arial Narrow" w:hAnsi="Arial Narrow"/>
        </w:rPr>
        <w:t xml:space="preserve"> </w:t>
      </w:r>
      <w:r w:rsidRPr="00C9361F">
        <w:rPr>
          <w:rFonts w:ascii="Arial Narrow" w:hAnsi="Arial Narrow"/>
        </w:rPr>
        <w:t xml:space="preserve">Область допустимых значений рыночной цены находится в таком случае в интервале: </w:t>
      </w:r>
      <w:r w:rsidRPr="00C9361F">
        <w:rPr>
          <w:rFonts w:ascii="Arial Narrow" w:hAnsi="Arial Narrow"/>
          <w:b/>
          <w:position w:val="-14"/>
        </w:rPr>
        <w:object w:dxaOrig="2060" w:dyaOrig="380">
          <v:shape id="_x0000_i1030" type="#_x0000_t75" style="width:102.75pt;height:18.75pt" o:ole="">
            <v:imagedata r:id="rId55" o:title=""/>
          </v:shape>
          <o:OLEObject Type="Embed" ProgID="Equation.3" ShapeID="_x0000_i1030" DrawAspect="Content" ObjectID="_1376424382" r:id="rId56"/>
        </w:object>
      </w:r>
      <w:r w:rsidRPr="00F01461">
        <w:rPr>
          <w:rFonts w:ascii="Arial Narrow" w:hAnsi="Arial Narrow"/>
        </w:rPr>
        <w:t>.</w:t>
      </w:r>
      <w:r w:rsidRPr="00C9361F">
        <w:rPr>
          <w:rFonts w:ascii="Arial Narrow" w:hAnsi="Arial Narrow"/>
        </w:rPr>
        <w:t xml:space="preserve"> Рассмотрим два случая установления государством минимальной цены:</w:t>
      </w:r>
      <w:r w:rsidRPr="00C9361F">
        <w:rPr>
          <w:rFonts w:ascii="Arial Narrow" w:hAnsi="Arial Narrow"/>
          <w:position w:val="-4"/>
        </w:rPr>
        <w:object w:dxaOrig="1120" w:dyaOrig="300">
          <v:shape id="_x0000_i1031" type="#_x0000_t75" style="width:56.25pt;height:15pt" o:ole="">
            <v:imagedata r:id="rId57" o:title=""/>
          </v:shape>
          <o:OLEObject Type="Embed" ProgID="Equation.3" ShapeID="_x0000_i1031" DrawAspect="Content" ObjectID="_1376424383" r:id="rId58"/>
        </w:object>
      </w:r>
      <w:r w:rsidRPr="00C9361F">
        <w:rPr>
          <w:rFonts w:ascii="Arial Narrow" w:hAnsi="Arial Narrow"/>
        </w:rPr>
        <w:t xml:space="preserve"> и</w:t>
      </w:r>
      <w:r w:rsidRPr="00C9361F">
        <w:rPr>
          <w:rFonts w:ascii="Arial Narrow" w:hAnsi="Arial Narrow"/>
          <w:position w:val="-4"/>
        </w:rPr>
        <w:object w:dxaOrig="1120" w:dyaOrig="300">
          <v:shape id="_x0000_i1032" type="#_x0000_t75" style="width:56.25pt;height:15pt" o:ole="">
            <v:imagedata r:id="rId59" o:title=""/>
          </v:shape>
          <o:OLEObject Type="Embed" ProgID="Equation.3" ShapeID="_x0000_i1032" DrawAspect="Content" ObjectID="_1376424384" r:id="rId60"/>
        </w:object>
      </w:r>
      <w:r>
        <w:rPr>
          <w:rFonts w:ascii="Arial Narrow" w:hAnsi="Arial Narrow"/>
        </w:rPr>
        <w:t>.</w:t>
      </w:r>
    </w:p>
    <w:p w:rsidR="004D0E95" w:rsidRPr="00F01461" w:rsidRDefault="004D0E95" w:rsidP="004D0E95">
      <w:pPr>
        <w:spacing w:after="0" w:line="288" w:lineRule="auto"/>
        <w:jc w:val="both"/>
        <w:rPr>
          <w:rFonts w:ascii="Arial Narrow" w:hAnsi="Arial Narrow"/>
        </w:rPr>
      </w:pPr>
      <w:r>
        <w:rPr>
          <w:rFonts w:ascii="Arial Narrow" w:hAnsi="Arial Narrow"/>
        </w:rPr>
        <w:lastRenderedPageBreak/>
        <w:t xml:space="preserve">На рис. 5 розовым </w:t>
      </w:r>
      <w:r w:rsidRPr="00C9361F">
        <w:rPr>
          <w:rFonts w:ascii="Arial Narrow" w:hAnsi="Arial Narrow"/>
        </w:rPr>
        <w:t xml:space="preserve"> цветом отмечена область запрещенных значений цены. Если </w:t>
      </w:r>
      <w:r w:rsidRPr="00C9361F">
        <w:rPr>
          <w:rFonts w:ascii="Arial Narrow" w:hAnsi="Arial Narrow"/>
          <w:position w:val="-4"/>
        </w:rPr>
        <w:object w:dxaOrig="1120" w:dyaOrig="300">
          <v:shape id="_x0000_i1033" type="#_x0000_t75" style="width:56.25pt;height:15pt" o:ole="">
            <v:imagedata r:id="rId57" o:title=""/>
          </v:shape>
          <o:OLEObject Type="Embed" ProgID="Equation.3" ShapeID="_x0000_i1033" DrawAspect="Content" ObjectID="_1376424385" r:id="rId61"/>
        </w:object>
      </w:r>
      <w:r w:rsidRPr="00C9361F">
        <w:rPr>
          <w:rFonts w:ascii="Arial Narrow" w:hAnsi="Arial Narrow"/>
        </w:rPr>
        <w:t xml:space="preserve">, то равновесная цена </w:t>
      </w:r>
      <w:proofErr w:type="gramStart"/>
      <w:r w:rsidRPr="00C9361F">
        <w:rPr>
          <w:rFonts w:ascii="Arial Narrow" w:hAnsi="Arial Narrow"/>
        </w:rPr>
        <w:t>Р</w:t>
      </w:r>
      <w:proofErr w:type="gramEnd"/>
      <w:r w:rsidRPr="00C9361F">
        <w:rPr>
          <w:rFonts w:ascii="Arial Narrow" w:hAnsi="Arial Narrow"/>
        </w:rPr>
        <w:t xml:space="preserve"> попадает</w:t>
      </w:r>
      <w:r>
        <w:rPr>
          <w:rFonts w:ascii="Arial Narrow" w:hAnsi="Arial Narrow"/>
        </w:rPr>
        <w:t xml:space="preserve"> в область запрещенных значений (рис.5) </w:t>
      </w:r>
      <w:r w:rsidRPr="00C9361F">
        <w:rPr>
          <w:rFonts w:ascii="Arial Narrow" w:hAnsi="Arial Narrow"/>
        </w:rPr>
        <w:t xml:space="preserve"> После установления государством минимальной цены выше равновесного уровня рынок не может обеспечить достижение точки равновесия, а значит</w:t>
      </w:r>
      <w:r w:rsidRPr="0055591C">
        <w:rPr>
          <w:rFonts w:ascii="Arial Narrow" w:hAnsi="Arial Narrow"/>
        </w:rPr>
        <w:t>,</w:t>
      </w:r>
      <w:r w:rsidRPr="00C9361F">
        <w:rPr>
          <w:rFonts w:ascii="Arial Narrow" w:hAnsi="Arial Narrow"/>
        </w:rPr>
        <w:t xml:space="preserve"> установится цена, наиболее близкая к равновесной - в данном случае </w:t>
      </w:r>
      <w:r w:rsidRPr="00C9361F">
        <w:rPr>
          <w:rFonts w:ascii="Arial Narrow" w:hAnsi="Arial Narrow"/>
          <w:b/>
        </w:rPr>
        <w:t>Р</w:t>
      </w:r>
      <w:r w:rsidRPr="00C9361F">
        <w:rPr>
          <w:rFonts w:ascii="Arial Narrow" w:hAnsi="Arial Narrow"/>
          <w:b/>
          <w:lang w:val="en-US"/>
        </w:rPr>
        <w:t>min</w:t>
      </w:r>
      <w:r w:rsidRPr="00C9361F">
        <w:rPr>
          <w:rFonts w:ascii="Arial Narrow" w:hAnsi="Arial Narrow"/>
          <w:b/>
        </w:rPr>
        <w:t>.</w:t>
      </w:r>
      <w:r w:rsidRPr="00C9361F">
        <w:rPr>
          <w:rFonts w:ascii="Arial Narrow" w:hAnsi="Arial Narrow"/>
        </w:rPr>
        <w:t xml:space="preserve"> Объем продаж будет </w:t>
      </w:r>
      <w:r>
        <w:rPr>
          <w:rFonts w:ascii="Arial Narrow" w:hAnsi="Arial Narrow"/>
        </w:rPr>
        <w:t xml:space="preserve">равен </w:t>
      </w:r>
      <w:proofErr w:type="gramStart"/>
      <w:r>
        <w:rPr>
          <w:rFonts w:ascii="Arial Narrow" w:hAnsi="Arial Narrow"/>
        </w:rPr>
        <w:t>минимальному</w:t>
      </w:r>
      <w:proofErr w:type="gramEnd"/>
      <w:r>
        <w:rPr>
          <w:rFonts w:ascii="Arial Narrow" w:hAnsi="Arial Narrow"/>
        </w:rPr>
        <w:t xml:space="preserve"> из объемов </w:t>
      </w:r>
      <w:proofErr w:type="spellStart"/>
      <w:r>
        <w:rPr>
          <w:rFonts w:ascii="Arial Narrow" w:hAnsi="Arial Narrow"/>
          <w:lang w:val="en-US"/>
        </w:rPr>
        <w:t>Q</w:t>
      </w:r>
      <w:r w:rsidRPr="00C9361F">
        <w:rPr>
          <w:rFonts w:ascii="Arial Narrow" w:hAnsi="Arial Narrow"/>
          <w:lang w:val="en-US"/>
        </w:rPr>
        <w:t>d</w:t>
      </w:r>
      <w:proofErr w:type="spellEnd"/>
      <w:r>
        <w:rPr>
          <w:rFonts w:ascii="Arial Narrow" w:hAnsi="Arial Narrow"/>
        </w:rPr>
        <w:t xml:space="preserve"> и </w:t>
      </w:r>
      <w:r>
        <w:rPr>
          <w:rFonts w:ascii="Arial Narrow" w:hAnsi="Arial Narrow"/>
          <w:lang w:val="en-US"/>
        </w:rPr>
        <w:t>Q</w:t>
      </w:r>
      <w:r w:rsidRPr="00C9361F">
        <w:rPr>
          <w:rFonts w:ascii="Arial Narrow" w:hAnsi="Arial Narrow"/>
          <w:lang w:val="en-US"/>
        </w:rPr>
        <w:t>s</w:t>
      </w:r>
      <w:r w:rsidRPr="00C9361F">
        <w:rPr>
          <w:rFonts w:ascii="Arial Narrow" w:hAnsi="Arial Narrow"/>
        </w:rPr>
        <w:t xml:space="preserve"> </w:t>
      </w:r>
      <w:r w:rsidRPr="00E26767">
        <w:rPr>
          <w:rFonts w:ascii="Arial Narrow" w:hAnsi="Arial Narrow"/>
        </w:rPr>
        <w:t xml:space="preserve"> </w:t>
      </w:r>
      <w:r w:rsidRPr="00C9361F">
        <w:rPr>
          <w:rFonts w:ascii="Arial Narrow" w:hAnsi="Arial Narrow"/>
        </w:rPr>
        <w:t>(то есть О</w:t>
      </w:r>
      <w:r w:rsidRPr="00C9361F">
        <w:rPr>
          <w:rFonts w:ascii="Arial Narrow" w:hAnsi="Arial Narrow"/>
          <w:lang w:val="en-US"/>
        </w:rPr>
        <w:t>d</w:t>
      </w:r>
      <w:r w:rsidRPr="00C9361F">
        <w:rPr>
          <w:rFonts w:ascii="Arial Narrow" w:hAnsi="Arial Narrow"/>
        </w:rPr>
        <w:t>), и на рынке возник</w:t>
      </w:r>
      <w:r>
        <w:rPr>
          <w:rFonts w:ascii="Arial Narrow" w:hAnsi="Arial Narrow"/>
        </w:rPr>
        <w:t xml:space="preserve">нет излишек товара в размере: </w:t>
      </w:r>
    </w:p>
    <w:p w:rsidR="004D0E95" w:rsidRDefault="004D0E95" w:rsidP="004D0E95">
      <w:pPr>
        <w:spacing w:after="0" w:line="288" w:lineRule="auto"/>
        <w:jc w:val="both"/>
        <w:rPr>
          <w:rFonts w:ascii="Arial Narrow" w:hAnsi="Arial Narrow"/>
        </w:rPr>
      </w:pPr>
      <w:r>
        <w:rPr>
          <w:rFonts w:ascii="Arial Narrow" w:hAnsi="Arial Narrow"/>
        </w:rPr>
        <w:t>Q</w:t>
      </w:r>
      <w:r w:rsidRPr="00C9361F">
        <w:rPr>
          <w:rFonts w:ascii="Arial Narrow" w:hAnsi="Arial Narrow"/>
          <w:lang w:val="en-US"/>
        </w:rPr>
        <w:t>s</w:t>
      </w:r>
      <w:r>
        <w:rPr>
          <w:rFonts w:ascii="Arial Narrow" w:hAnsi="Arial Narrow"/>
        </w:rPr>
        <w:t xml:space="preserve"> – </w:t>
      </w:r>
      <w:r>
        <w:rPr>
          <w:rFonts w:ascii="Arial Narrow" w:hAnsi="Arial Narrow"/>
          <w:lang w:val="en-US"/>
        </w:rPr>
        <w:t>Q</w:t>
      </w:r>
      <w:r>
        <w:rPr>
          <w:rFonts w:ascii="Arial Narrow" w:hAnsi="Arial Narrow"/>
        </w:rPr>
        <w:t>d=Q</w:t>
      </w:r>
      <w:r w:rsidRPr="00E26767">
        <w:rPr>
          <w:rFonts w:ascii="Arial Narrow" w:hAnsi="Arial Narrow"/>
          <w:vertAlign w:val="subscript"/>
        </w:rPr>
        <w:t>2</w:t>
      </w:r>
      <w:r>
        <w:rPr>
          <w:rFonts w:ascii="Arial Narrow" w:hAnsi="Arial Narrow"/>
        </w:rPr>
        <w:t>-Q</w:t>
      </w:r>
      <w:r w:rsidRPr="00E26767">
        <w:rPr>
          <w:rFonts w:ascii="Arial Narrow" w:hAnsi="Arial Narrow"/>
          <w:vertAlign w:val="subscript"/>
        </w:rPr>
        <w:t>1</w:t>
      </w:r>
      <w:r w:rsidRPr="00C9361F">
        <w:rPr>
          <w:rFonts w:ascii="Arial Narrow" w:hAnsi="Arial Narrow"/>
        </w:rPr>
        <w:t>.</w:t>
      </w:r>
    </w:p>
    <w:p w:rsidR="004D0E95" w:rsidRDefault="004341B0" w:rsidP="004D0E95">
      <w:pPr>
        <w:spacing w:after="0"/>
        <w:rPr>
          <w:rFonts w:ascii="Arial Narrow" w:hAnsi="Arial Narrow"/>
        </w:rPr>
      </w:pPr>
      <w:r>
        <w:rPr>
          <w:rFonts w:ascii="Arial Narrow" w:hAnsi="Arial Narrow"/>
        </w:rPr>
      </w:r>
      <w:r>
        <w:rPr>
          <w:rFonts w:ascii="Arial Narrow" w:hAnsi="Arial Narrow"/>
        </w:rPr>
        <w:pict>
          <v:group id="_x0000_s1105" style="width:275.6pt;height:243pt;mso-position-horizontal-relative:char;mso-position-vertical-relative:line" coordorigin="2241,954" coordsize="6232,5220">
            <v:shape id="_x0000_s1106" type="#_x0000_t202" style="position:absolute;left:5841;top:5274;width:629;height:517" stroked="f">
              <v:textbox style="mso-next-textbox:#_x0000_s1106">
                <w:txbxContent>
                  <w:p w:rsidR="004D0E95" w:rsidRPr="0097760A" w:rsidRDefault="004D0E95" w:rsidP="004D0E95">
                    <w:pPr>
                      <w:rPr>
                        <w:b/>
                        <w:lang w:val="en-US"/>
                      </w:rPr>
                    </w:pPr>
                    <w:r w:rsidRPr="0097760A">
                      <w:rPr>
                        <w:b/>
                      </w:rPr>
                      <w:t>Q</w:t>
                    </w:r>
                    <w:r>
                      <w:rPr>
                        <w:b/>
                        <w:vertAlign w:val="subscript"/>
                        <w:lang w:val="en-US"/>
                      </w:rPr>
                      <w:t>2</w:t>
                    </w:r>
                  </w:p>
                </w:txbxContent>
              </v:textbox>
            </v:shape>
            <v:shape id="_x0000_s1107" type="#_x0000_t202" style="position:absolute;left:3681;top:5274;width:629;height:517" stroked="f">
              <v:textbox style="mso-next-textbox:#_x0000_s1107">
                <w:txbxContent>
                  <w:p w:rsidR="004D0E95" w:rsidRPr="0097760A" w:rsidRDefault="004D0E95" w:rsidP="004D0E95">
                    <w:pPr>
                      <w:rPr>
                        <w:b/>
                        <w:lang w:val="en-US"/>
                      </w:rPr>
                    </w:pPr>
                    <w:r w:rsidRPr="0097760A">
                      <w:rPr>
                        <w:b/>
                      </w:rPr>
                      <w:t>Q</w:t>
                    </w:r>
                    <w:r w:rsidRPr="0097760A">
                      <w:rPr>
                        <w:b/>
                        <w:vertAlign w:val="subscript"/>
                      </w:rPr>
                      <w:t>1</w:t>
                    </w:r>
                  </w:p>
                </w:txbxContent>
              </v:textbox>
            </v:shape>
            <v:shape id="_x0000_s1108" type="#_x0000_t202" style="position:absolute;left:4761;top:5094;width:597;height:690" stroked="f">
              <v:stroke dashstyle="1 1"/>
              <v:textbox style="mso-next-textbox:#_x0000_s1108">
                <w:txbxContent>
                  <w:p w:rsidR="004D0E95" w:rsidRPr="00595CF5" w:rsidRDefault="004D0E95" w:rsidP="004D0E95">
                    <w:pPr>
                      <w:rPr>
                        <w:b/>
                        <w:lang w:val="en-US"/>
                      </w:rPr>
                    </w:pPr>
                    <w:r>
                      <w:rPr>
                        <w:lang w:val="en-US"/>
                      </w:rPr>
                      <w:t xml:space="preserve"> </w:t>
                    </w:r>
                    <w:r w:rsidRPr="00595CF5">
                      <w:rPr>
                        <w:sz w:val="16"/>
                        <w:szCs w:val="16"/>
                        <w:lang w:val="en-US"/>
                      </w:rPr>
                      <w:t xml:space="preserve"> </w:t>
                    </w:r>
                    <w:r w:rsidRPr="00595CF5">
                      <w:rPr>
                        <w:b/>
                        <w:lang w:val="en-US"/>
                      </w:rPr>
                      <w:t>Q*</w:t>
                    </w:r>
                  </w:p>
                </w:txbxContent>
              </v:textbox>
            </v:shape>
            <v:shape id="_x0000_s1109" type="#_x0000_t202" style="position:absolute;left:5189;top:3185;width:596;height:691" stroked="f">
              <v:textbox style="mso-next-textbox:#_x0000_s1109">
                <w:txbxContent>
                  <w:p w:rsidR="004D0E95" w:rsidRPr="00677684" w:rsidRDefault="004D0E95" w:rsidP="004D0E95">
                    <w:pPr>
                      <w:rPr>
                        <w:b/>
                        <w:lang w:val="en-US"/>
                      </w:rPr>
                    </w:pPr>
                    <w:r w:rsidRPr="00677684">
                      <w:rPr>
                        <w:b/>
                        <w:lang w:val="en-US"/>
                      </w:rPr>
                      <w:t>E*</w:t>
                    </w:r>
                  </w:p>
                </w:txbxContent>
              </v:textbox>
            </v:shape>
            <v:shape id="_x0000_s1110" type="#_x0000_t202" style="position:absolute;left:2563;top:3013;width:596;height:691" stroked="f">
              <v:textbox style="mso-next-textbox:#_x0000_s1110">
                <w:txbxContent>
                  <w:p w:rsidR="004D0E95" w:rsidRDefault="004D0E95" w:rsidP="004D0E95">
                    <w:pPr>
                      <w:rPr>
                        <w:b/>
                      </w:rPr>
                    </w:pPr>
                  </w:p>
                  <w:p w:rsidR="004D0E95" w:rsidRDefault="004D0E95" w:rsidP="004D0E95">
                    <w:pPr>
                      <w:ind w:left="-180"/>
                      <w:rPr>
                        <w:lang w:val="en-US"/>
                      </w:rPr>
                    </w:pPr>
                    <w:r>
                      <w:rPr>
                        <w:b/>
                        <w:lang w:val="en-US"/>
                      </w:rPr>
                      <w:t>P</w:t>
                    </w:r>
                    <w:r>
                      <w:rPr>
                        <w:lang w:val="en-US"/>
                      </w:rPr>
                      <w:t>*</w:t>
                    </w:r>
                  </w:p>
                </w:txbxContent>
              </v:textbox>
            </v:shape>
            <v:shape id="_x0000_s1111" type="#_x0000_t202" style="position:absolute;left:2601;top:954;width:323;height:689" stroked="f">
              <v:textbox style="mso-next-textbox:#_x0000_s1111">
                <w:txbxContent>
                  <w:p w:rsidR="004D0E95" w:rsidRDefault="004D0E95" w:rsidP="004D0E95">
                    <w:pPr>
                      <w:ind w:hanging="180"/>
                      <w:rPr>
                        <w:b/>
                        <w:lang w:val="en-US"/>
                      </w:rPr>
                    </w:pPr>
                    <w:r>
                      <w:rPr>
                        <w:b/>
                        <w:lang w:val="en-US"/>
                      </w:rPr>
                      <w:t>P</w:t>
                    </w:r>
                  </w:p>
                </w:txbxContent>
              </v:textbox>
            </v:shape>
            <v:shape id="_x0000_s1112" type="#_x0000_t202" style="position:absolute;left:2241;top:2034;width:758;height:689" stroked="f">
              <v:textbox style="mso-next-textbox:#_x0000_s1112">
                <w:txbxContent>
                  <w:p w:rsidR="004D0E95" w:rsidRPr="00E32215" w:rsidRDefault="004D0E95" w:rsidP="004D0E95">
                    <w:pPr>
                      <w:rPr>
                        <w:b/>
                        <w:sz w:val="18"/>
                        <w:szCs w:val="18"/>
                      </w:rPr>
                    </w:pPr>
                  </w:p>
                  <w:p w:rsidR="004D0E95" w:rsidRPr="00595CF5" w:rsidRDefault="004D0E95" w:rsidP="004D0E95">
                    <w:pPr>
                      <w:ind w:left="-180"/>
                      <w:jc w:val="right"/>
                      <w:rPr>
                        <w:vertAlign w:val="subscript"/>
                        <w:lang w:val="en-US"/>
                      </w:rPr>
                    </w:pPr>
                    <w:r>
                      <w:rPr>
                        <w:b/>
                        <w:lang w:val="en-US"/>
                      </w:rPr>
                      <w:t xml:space="preserve">  </w:t>
                    </w:r>
                    <w:proofErr w:type="spellStart"/>
                    <w:r>
                      <w:rPr>
                        <w:b/>
                        <w:lang w:val="en-US"/>
                      </w:rPr>
                      <w:t>P</w:t>
                    </w:r>
                    <w:r>
                      <w:rPr>
                        <w:b/>
                        <w:sz w:val="18"/>
                        <w:szCs w:val="18"/>
                        <w:vertAlign w:val="subscript"/>
                        <w:lang w:val="en-US"/>
                      </w:rPr>
                      <w:t>min</w:t>
                    </w:r>
                    <w:proofErr w:type="spellEnd"/>
                  </w:p>
                </w:txbxContent>
              </v:textbox>
            </v:shape>
            <v:rect id="_x0000_s1113" style="position:absolute;left:2961;top:2394;width:4669;height:2884" fillcolor="#fcf" strokecolor="#fcf"/>
            <v:shape id="_x0000_s1114" type="#_x0000_t202" style="position:absolute;left:6921;top:4374;width:597;height:690" fillcolor="#fcf" stroked="f">
              <v:textbox style="mso-next-textbox:#_x0000_s1114">
                <w:txbxContent>
                  <w:p w:rsidR="004D0E95" w:rsidRDefault="004D0E95" w:rsidP="004D0E95">
                    <w:pPr>
                      <w:rPr>
                        <w:b/>
                      </w:rPr>
                    </w:pPr>
                  </w:p>
                  <w:p w:rsidR="004D0E95" w:rsidRPr="00677684" w:rsidRDefault="004D0E95" w:rsidP="004D0E95">
                    <w:pPr>
                      <w:rPr>
                        <w:lang w:val="en-US"/>
                      </w:rPr>
                    </w:pPr>
                    <w:r>
                      <w:rPr>
                        <w:b/>
                        <w:lang w:val="en-US"/>
                      </w:rPr>
                      <w:t>D</w:t>
                    </w:r>
                  </w:p>
                </w:txbxContent>
              </v:textbox>
            </v:shape>
            <v:shape id="_x0000_s1115" type="#_x0000_t202" style="position:absolute;left:7876;top:5453;width:597;height:721" stroked="f">
              <v:stroke dashstyle="1 1"/>
              <v:textbox style="mso-next-textbox:#_x0000_s1115">
                <w:txbxContent>
                  <w:p w:rsidR="004D0E95" w:rsidRPr="00677684" w:rsidRDefault="004D0E95" w:rsidP="004D0E95">
                    <w:pPr>
                      <w:rPr>
                        <w:lang w:val="en-US"/>
                      </w:rPr>
                    </w:pPr>
                    <w:r>
                      <w:rPr>
                        <w:b/>
                      </w:rPr>
                      <w:t>Q</w:t>
                    </w:r>
                  </w:p>
                </w:txbxContent>
              </v:textbox>
            </v:shape>
            <v:line id="_x0000_s1116" style="position:absolute" from="2961,1494" to="7164,5194" strokeweight="2.25pt"/>
            <v:group id="_x0000_s1117" style="position:absolute;left:2961;top:954;width:5406;height:4332" coordorigin="2160,1234" coordsize="6300,4525">
              <v:line id="_x0000_s1118" style="position:absolute;flip:x y" from="2160,1234" to="2160,5759" strokeweight="2.25pt">
                <v:stroke endarrow="block"/>
              </v:line>
              <v:line id="_x0000_s1119" style="position:absolute" from="2160,5759" to="8460,5759">
                <v:stroke endarrow="block"/>
              </v:line>
            </v:group>
            <v:line id="_x0000_s1120" style="position:absolute" from="3046,3470" to="5139,3470">
              <v:stroke dashstyle="dash"/>
            </v:line>
            <v:shape id="_x0000_s1121" type="#_x0000_t202" style="position:absolute;left:6921;top:1674;width:597;height:690" filled="f" fillcolor="#fcf" stroked="f">
              <v:textbox style="mso-next-textbox:#_x0000_s1121">
                <w:txbxContent>
                  <w:p w:rsidR="004D0E95" w:rsidRDefault="004D0E95" w:rsidP="004D0E95">
                    <w:pPr>
                      <w:rPr>
                        <w:b/>
                      </w:rPr>
                    </w:pPr>
                  </w:p>
                  <w:p w:rsidR="004D0E95" w:rsidRPr="00677684" w:rsidRDefault="004D0E95" w:rsidP="004D0E95">
                    <w:r>
                      <w:rPr>
                        <w:b/>
                        <w:lang w:val="en-US"/>
                      </w:rPr>
                      <w:t>S</w:t>
                    </w:r>
                  </w:p>
                </w:txbxContent>
              </v:textbox>
            </v:shape>
            <v:shape id="_x0000_s1122" type="#_x0000_t202" style="position:absolute;left:5461;top:2929;width:597;height:690" filled="f" fillcolor="#fcf" stroked="f">
              <v:textbox style="mso-next-textbox:#_x0000_s1122">
                <w:txbxContent>
                  <w:p w:rsidR="004D0E95" w:rsidRDefault="004D0E95" w:rsidP="004D0E95">
                    <w:pPr>
                      <w:rPr>
                        <w:b/>
                      </w:rPr>
                    </w:pPr>
                  </w:p>
                  <w:p w:rsidR="004D0E95" w:rsidRDefault="004D0E95" w:rsidP="004D0E95">
                    <w:pPr>
                      <w:rPr>
                        <w:b/>
                      </w:rPr>
                    </w:pPr>
                    <w:r>
                      <w:rPr>
                        <w:b/>
                      </w:rPr>
                      <w:t>Е*</w:t>
                    </w:r>
                  </w:p>
                </w:txbxContent>
              </v:textbox>
            </v:shape>
            <v:line id="_x0000_s1123" style="position:absolute;flip:y" from="3078,1471" to="7558,5089" strokeweight="2.25pt"/>
            <v:line id="_x0000_s1124" style="position:absolute" from="3971,2375" to="3971,5472">
              <v:stroke dashstyle="dashDot"/>
            </v:line>
            <v:line id="_x0000_s1125" style="position:absolute" from="6173,4396" to="6173,5428">
              <v:stroke dashstyle="dash"/>
            </v:line>
            <v:line id="_x0000_s1126" style="position:absolute" from="5139,3470" to="5139,5453">
              <v:stroke dashstyle="dash"/>
            </v:line>
            <v:line id="_x0000_s1127" style="position:absolute" from="2961,2394" to="7641,2394"/>
            <v:line id="_x0000_s1128" style="position:absolute" from="2961,2394" to="7641,2394" strokecolor="red"/>
            <w10:wrap type="none"/>
            <w10:anchorlock/>
          </v:group>
        </w:pict>
      </w:r>
    </w:p>
    <w:p w:rsidR="004D0E95" w:rsidRDefault="004D0E95" w:rsidP="004D0E95">
      <w:pPr>
        <w:spacing w:after="0"/>
        <w:rPr>
          <w:rFonts w:ascii="Arial Narrow" w:hAnsi="Arial Narrow"/>
        </w:rPr>
      </w:pPr>
    </w:p>
    <w:p w:rsidR="004D0E95" w:rsidRDefault="004D0E95" w:rsidP="004D0E95">
      <w:pPr>
        <w:rPr>
          <w:rFonts w:ascii="Arial Narrow" w:hAnsi="Arial Narrow"/>
        </w:rPr>
      </w:pPr>
      <w:proofErr w:type="spellStart"/>
      <w:proofErr w:type="gramStart"/>
      <w:r>
        <w:t>P</w:t>
      </w:r>
      <w:proofErr w:type="gramEnd"/>
      <w:r>
        <w:t>ис</w:t>
      </w:r>
      <w:proofErr w:type="spellEnd"/>
      <w:r>
        <w:t>. 5</w:t>
      </w:r>
      <w:r w:rsidRPr="0094720A">
        <w:rPr>
          <w:rFonts w:ascii="Arial Narrow" w:hAnsi="Arial Narrow"/>
        </w:rPr>
        <w:t xml:space="preserve">  </w:t>
      </w:r>
      <w:r w:rsidRPr="00783F5E">
        <w:rPr>
          <w:rFonts w:ascii="Arial Narrow" w:hAnsi="Arial Narrow"/>
        </w:rPr>
        <w:t>Последствия установления пола цены на уровне выше равновесного</w:t>
      </w:r>
    </w:p>
    <w:p w:rsidR="004D0E95" w:rsidRPr="00E434BB" w:rsidRDefault="004D0E95" w:rsidP="004D0E95">
      <w:pPr>
        <w:spacing w:after="0" w:line="288" w:lineRule="auto"/>
        <w:jc w:val="both"/>
        <w:rPr>
          <w:rFonts w:ascii="Arial Narrow" w:hAnsi="Arial Narrow"/>
        </w:rPr>
      </w:pPr>
      <w:r w:rsidRPr="00E434BB">
        <w:rPr>
          <w:rFonts w:ascii="Arial Narrow" w:hAnsi="Arial Narrow"/>
        </w:rPr>
        <w:t>Чаще всего установление нижнего предела цены применяется правительством при регулировании цен на сельскохозяйственную продукцию.</w:t>
      </w:r>
    </w:p>
    <w:p w:rsidR="004D0E95" w:rsidRDefault="004D0E95" w:rsidP="004D0E95">
      <w:pPr>
        <w:spacing w:after="0" w:line="240" w:lineRule="auto"/>
        <w:jc w:val="both"/>
        <w:rPr>
          <w:rFonts w:ascii="Arial Narrow" w:hAnsi="Arial Narrow"/>
        </w:rPr>
      </w:pPr>
      <w:r w:rsidRPr="001B27A0">
        <w:rPr>
          <w:rFonts w:ascii="Arial Narrow" w:hAnsi="Arial Narrow"/>
        </w:rPr>
        <w:t>При установлении фиксированной цены тов</w:t>
      </w:r>
      <w:r>
        <w:rPr>
          <w:rFonts w:ascii="Arial Narrow" w:hAnsi="Arial Narrow"/>
        </w:rPr>
        <w:t>ар может быть продан только п</w:t>
      </w:r>
      <w:r w:rsidRPr="001B27A0">
        <w:rPr>
          <w:rFonts w:ascii="Arial Narrow" w:hAnsi="Arial Narrow"/>
        </w:rPr>
        <w:t xml:space="preserve">о этой цене. Можно утверждать, что фиксированная цена это одновременно и потолок, и </w:t>
      </w:r>
      <w:proofErr w:type="gramStart"/>
      <w:r w:rsidRPr="001B27A0">
        <w:rPr>
          <w:rFonts w:ascii="Arial Narrow" w:hAnsi="Arial Narrow"/>
        </w:rPr>
        <w:t>пол цены</w:t>
      </w:r>
      <w:proofErr w:type="gramEnd"/>
      <w:r w:rsidRPr="001B27A0">
        <w:rPr>
          <w:rFonts w:ascii="Arial Narrow" w:hAnsi="Arial Narrow"/>
        </w:rPr>
        <w:t xml:space="preserve">. </w:t>
      </w:r>
    </w:p>
    <w:p w:rsidR="004D0E95" w:rsidRDefault="004D0E95" w:rsidP="004D0E95">
      <w:pPr>
        <w:spacing w:after="0" w:line="240" w:lineRule="auto"/>
        <w:jc w:val="both"/>
        <w:rPr>
          <w:rFonts w:ascii="Arial Narrow" w:hAnsi="Arial Narrow"/>
        </w:rPr>
      </w:pPr>
      <w:r>
        <w:rPr>
          <w:rFonts w:ascii="Arial Narrow" w:hAnsi="Arial Narrow"/>
        </w:rPr>
        <w:t>Последствия введения фиксированной цены:</w:t>
      </w:r>
    </w:p>
    <w:p w:rsidR="004D0E95" w:rsidRDefault="004D0E95" w:rsidP="004D0E95">
      <w:pPr>
        <w:spacing w:after="0" w:line="240" w:lineRule="auto"/>
        <w:jc w:val="both"/>
        <w:rPr>
          <w:rFonts w:ascii="Arial Narrow" w:hAnsi="Arial Narrow"/>
        </w:rPr>
      </w:pPr>
      <w:r>
        <w:rPr>
          <w:rFonts w:ascii="Arial Narrow" w:hAnsi="Arial Narrow"/>
        </w:rPr>
        <w:t xml:space="preserve">1. </w:t>
      </w:r>
      <w:r w:rsidRPr="002B5D3A">
        <w:rPr>
          <w:rFonts w:ascii="Arial Narrow" w:hAnsi="Arial Narrow"/>
          <w:position w:val="-12"/>
        </w:rPr>
        <w:object w:dxaOrig="1080" w:dyaOrig="360">
          <v:shape id="_x0000_i1034" type="#_x0000_t75" style="width:54pt;height:18pt" o:ole="">
            <v:imagedata r:id="rId62" o:title=""/>
          </v:shape>
          <o:OLEObject Type="Embed" ProgID="Equation.3" ShapeID="_x0000_i1034" DrawAspect="Content" ObjectID="_1376424386" r:id="rId63"/>
        </w:object>
      </w:r>
      <w:r>
        <w:rPr>
          <w:rFonts w:ascii="Arial Narrow" w:hAnsi="Arial Narrow"/>
        </w:rPr>
        <w:t xml:space="preserve"> - возникает избыток товара (аналогично рис.5).</w:t>
      </w:r>
    </w:p>
    <w:p w:rsidR="004D0E95" w:rsidRDefault="004D0E95" w:rsidP="004D0E95">
      <w:pPr>
        <w:spacing w:after="0" w:line="240" w:lineRule="auto"/>
        <w:jc w:val="both"/>
        <w:rPr>
          <w:rFonts w:ascii="Arial Narrow" w:hAnsi="Arial Narrow"/>
        </w:rPr>
      </w:pPr>
      <w:r>
        <w:rPr>
          <w:rFonts w:ascii="Arial Narrow" w:hAnsi="Arial Narrow"/>
        </w:rPr>
        <w:t xml:space="preserve">2. </w:t>
      </w:r>
      <w:r w:rsidRPr="002B5D3A">
        <w:rPr>
          <w:rFonts w:ascii="Arial Narrow" w:hAnsi="Arial Narrow"/>
          <w:position w:val="-12"/>
        </w:rPr>
        <w:object w:dxaOrig="1080" w:dyaOrig="360">
          <v:shape id="_x0000_i1035" type="#_x0000_t75" style="width:54pt;height:18pt" o:ole="">
            <v:imagedata r:id="rId64" o:title=""/>
          </v:shape>
          <o:OLEObject Type="Embed" ProgID="Equation.3" ShapeID="_x0000_i1035" DrawAspect="Content" ObjectID="_1376424387" r:id="rId65"/>
        </w:object>
      </w:r>
      <w:r>
        <w:rPr>
          <w:rFonts w:ascii="Arial Narrow" w:hAnsi="Arial Narrow"/>
        </w:rPr>
        <w:t>- изменения отсутствуют.</w:t>
      </w:r>
    </w:p>
    <w:p w:rsidR="004D0E95" w:rsidRPr="00783F5E" w:rsidRDefault="004D0E95" w:rsidP="004D0E95">
      <w:pPr>
        <w:spacing w:after="0" w:line="240" w:lineRule="auto"/>
        <w:rPr>
          <w:rFonts w:ascii="Arial Narrow" w:hAnsi="Arial Narrow"/>
        </w:rPr>
      </w:pPr>
      <w:r>
        <w:rPr>
          <w:rFonts w:ascii="Arial Narrow" w:hAnsi="Arial Narrow"/>
        </w:rPr>
        <w:t>3.</w:t>
      </w:r>
      <w:r w:rsidRPr="002B5D3A">
        <w:rPr>
          <w:rFonts w:ascii="Arial Narrow" w:hAnsi="Arial Narrow"/>
        </w:rPr>
        <w:t xml:space="preserve"> </w:t>
      </w:r>
      <w:r w:rsidRPr="002B5D3A">
        <w:rPr>
          <w:rFonts w:ascii="Arial Narrow" w:hAnsi="Arial Narrow"/>
          <w:position w:val="-12"/>
        </w:rPr>
        <w:object w:dxaOrig="1080" w:dyaOrig="360">
          <v:shape id="_x0000_i1036" type="#_x0000_t75" style="width:54pt;height:18pt" o:ole="">
            <v:imagedata r:id="rId66" o:title=""/>
          </v:shape>
          <o:OLEObject Type="Embed" ProgID="Equation.3" ShapeID="_x0000_i1036" DrawAspect="Content" ObjectID="_1376424388" r:id="rId67"/>
        </w:object>
      </w:r>
      <w:r>
        <w:rPr>
          <w:rFonts w:ascii="Arial Narrow" w:hAnsi="Arial Narrow"/>
        </w:rPr>
        <w:t xml:space="preserve"> - возникает дефицит товара (аналогично рис.2).</w:t>
      </w:r>
    </w:p>
    <w:p w:rsidR="004D0E95" w:rsidRDefault="0044103F" w:rsidP="004D0E95">
      <w:pPr>
        <w:spacing w:after="0"/>
        <w:rPr>
          <w:rFonts w:ascii="Times New Roman" w:hAnsi="Times New Roman" w:cs="Times New Roman"/>
          <w:b/>
          <w:sz w:val="28"/>
          <w:u w:val="single"/>
        </w:rPr>
      </w:pPr>
      <w:r>
        <w:rPr>
          <w:rFonts w:ascii="Times New Roman" w:hAnsi="Times New Roman" w:cs="Times New Roman"/>
          <w:b/>
          <w:sz w:val="28"/>
          <w:u w:val="single"/>
        </w:rPr>
        <w:t>25. Эластичность спроса: ценовая, по доходу, перекрёстная эластичность спроса.</w:t>
      </w:r>
    </w:p>
    <w:p w:rsidR="009231F4" w:rsidRDefault="004341B0" w:rsidP="009231F4">
      <w:pPr>
        <w:pStyle w:val="a5"/>
        <w:spacing w:before="0" w:beforeAutospacing="0" w:after="0" w:afterAutospacing="0"/>
      </w:pPr>
      <w:hyperlink r:id="rId68" w:tooltip="Эластичность спроса" w:history="1">
        <w:r w:rsidR="009231F4">
          <w:rPr>
            <w:rStyle w:val="a4"/>
            <w:b/>
            <w:bCs/>
          </w:rPr>
          <w:t>Эластичность спроса</w:t>
        </w:r>
      </w:hyperlink>
      <w:r w:rsidR="009231F4">
        <w:rPr>
          <w:b/>
          <w:bCs/>
        </w:rPr>
        <w:t xml:space="preserve"> по цене, ценовая эластичность спроса</w:t>
      </w:r>
      <w:r w:rsidR="009231F4">
        <w:t xml:space="preserve"> (</w:t>
      </w:r>
      <w:proofErr w:type="spellStart"/>
      <w:r w:rsidR="009231F4">
        <w:t>price</w:t>
      </w:r>
      <w:proofErr w:type="spellEnd"/>
      <w:r w:rsidR="009231F4">
        <w:t xml:space="preserve"> </w:t>
      </w:r>
      <w:proofErr w:type="spellStart"/>
      <w:r w:rsidR="009231F4">
        <w:t>elasticity</w:t>
      </w:r>
      <w:proofErr w:type="spellEnd"/>
      <w:r w:rsidR="009231F4">
        <w:t xml:space="preserve"> </w:t>
      </w:r>
      <w:proofErr w:type="spellStart"/>
      <w:r w:rsidR="009231F4">
        <w:t>of</w:t>
      </w:r>
      <w:proofErr w:type="spellEnd"/>
      <w:r w:rsidR="009231F4">
        <w:t xml:space="preserve"> </w:t>
      </w:r>
      <w:proofErr w:type="spellStart"/>
      <w:r w:rsidR="009231F4">
        <w:t>demand</w:t>
      </w:r>
      <w:proofErr w:type="spellEnd"/>
      <w:r w:rsidR="009231F4">
        <w:t>) — относительное изменение объема спроса при изменении цены на 1 %.</w:t>
      </w:r>
    </w:p>
    <w:p w:rsidR="009231F4" w:rsidRDefault="009231F4" w:rsidP="009231F4">
      <w:pPr>
        <w:pStyle w:val="a5"/>
        <w:spacing w:before="0" w:beforeAutospacing="0" w:after="0" w:afterAutospacing="0"/>
      </w:pPr>
      <w:r>
        <w:rPr>
          <w:noProof/>
        </w:rPr>
        <w:drawing>
          <wp:inline distT="0" distB="0" distL="0" distR="0">
            <wp:extent cx="2838450" cy="495300"/>
            <wp:effectExtent l="19050" t="0" r="0" b="0"/>
            <wp:docPr id="56" name="Рисунок 56" descr="E_{P}^D= \left | \frac{\Delta{Q} = Q2 - Q1}{\Delta{P} = P2 - P1} \right \vert = \left | \frac{\Delta{Q},%}{\Delta{P},%} \right \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E_{P}^D= \left | \frac{\Delta{Q} = Q2 - Q1}{\Delta{P} = P2 - P1} \right \vert = \left | \frac{\Delta{Q},%}{\Delta{P},%} \right \vert"/>
                    <pic:cNvPicPr>
                      <a:picLocks noChangeAspect="1" noChangeArrowheads="1"/>
                    </pic:cNvPicPr>
                  </pic:nvPicPr>
                  <pic:blipFill>
                    <a:blip r:embed="rId69" cstate="print"/>
                    <a:srcRect/>
                    <a:stretch>
                      <a:fillRect/>
                    </a:stretch>
                  </pic:blipFill>
                  <pic:spPr bwMode="auto">
                    <a:xfrm>
                      <a:off x="0" y="0"/>
                      <a:ext cx="2838450" cy="495300"/>
                    </a:xfrm>
                    <a:prstGeom prst="rect">
                      <a:avLst/>
                    </a:prstGeom>
                    <a:noFill/>
                    <a:ln w="9525">
                      <a:noFill/>
                      <a:miter lim="800000"/>
                      <a:headEnd/>
                      <a:tailEnd/>
                    </a:ln>
                  </pic:spPr>
                </pic:pic>
              </a:graphicData>
            </a:graphic>
          </wp:inline>
        </w:drawing>
      </w:r>
      <w:r>
        <w:t>, где Q - спро</w:t>
      </w:r>
      <w:proofErr w:type="gramStart"/>
      <w:r>
        <w:t>с(</w:t>
      </w:r>
      <w:proofErr w:type="gramEnd"/>
      <w:r>
        <w:t>количество); P - цена.</w:t>
      </w:r>
    </w:p>
    <w:p w:rsidR="009231F4" w:rsidRDefault="009231F4" w:rsidP="009231F4">
      <w:pPr>
        <w:pStyle w:val="a5"/>
        <w:spacing w:before="0" w:beforeAutospacing="0" w:after="0" w:afterAutospacing="0"/>
      </w:pPr>
      <w:r>
        <w:t>Для измерения процентного изменения величины спроса используется формула средней точки Аллена.</w:t>
      </w:r>
    </w:p>
    <w:p w:rsidR="009231F4" w:rsidRDefault="009231F4" w:rsidP="009231F4">
      <w:pPr>
        <w:pStyle w:val="a5"/>
        <w:spacing w:before="0" w:beforeAutospacing="0" w:after="0" w:afterAutospacing="0"/>
      </w:pPr>
      <w:r>
        <w:rPr>
          <w:noProof/>
        </w:rPr>
        <w:drawing>
          <wp:inline distT="0" distB="0" distL="0" distR="0">
            <wp:extent cx="2438400" cy="447675"/>
            <wp:effectExtent l="19050" t="0" r="0" b="0"/>
            <wp:docPr id="57" name="Рисунок 57" descr="\Delta{Q},%= \frac{Q_2-Q_1}{(Q_2+Q_1)/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elta{Q},%= \frac{Q_2-Q_1}{(Q_2+Q_1)/2}*100%"/>
                    <pic:cNvPicPr>
                      <a:picLocks noChangeAspect="1" noChangeArrowheads="1"/>
                    </pic:cNvPicPr>
                  </pic:nvPicPr>
                  <pic:blipFill>
                    <a:blip r:embed="rId70" cstate="print"/>
                    <a:srcRect/>
                    <a:stretch>
                      <a:fillRect/>
                    </a:stretch>
                  </pic:blipFill>
                  <pic:spPr bwMode="auto">
                    <a:xfrm>
                      <a:off x="0" y="0"/>
                      <a:ext cx="2438400" cy="447675"/>
                    </a:xfrm>
                    <a:prstGeom prst="rect">
                      <a:avLst/>
                    </a:prstGeom>
                    <a:noFill/>
                    <a:ln w="9525">
                      <a:noFill/>
                      <a:miter lim="800000"/>
                      <a:headEnd/>
                      <a:tailEnd/>
                    </a:ln>
                  </pic:spPr>
                </pic:pic>
              </a:graphicData>
            </a:graphic>
          </wp:inline>
        </w:drawing>
      </w:r>
    </w:p>
    <w:p w:rsidR="009231F4" w:rsidRDefault="009231F4" w:rsidP="009231F4">
      <w:pPr>
        <w:pStyle w:val="a5"/>
        <w:spacing w:before="0" w:beforeAutospacing="0" w:after="0" w:afterAutospacing="0"/>
      </w:pPr>
      <w:r>
        <w:rPr>
          <w:noProof/>
        </w:rPr>
        <w:drawing>
          <wp:inline distT="0" distB="0" distL="0" distR="0">
            <wp:extent cx="2371725" cy="438150"/>
            <wp:effectExtent l="19050" t="0" r="9525" b="0"/>
            <wp:docPr id="58" name="Рисунок 58" descr="\Delta{P},%= \frac{P_2-P_1}{(P_2+P_1)/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elta{P},%= \frac{P_2-P_1}{(P_2+P_1)/2}*100%"/>
                    <pic:cNvPicPr>
                      <a:picLocks noChangeAspect="1" noChangeArrowheads="1"/>
                    </pic:cNvPicPr>
                  </pic:nvPicPr>
                  <pic:blipFill>
                    <a:blip r:embed="rId71" cstate="print"/>
                    <a:srcRect/>
                    <a:stretch>
                      <a:fillRect/>
                    </a:stretch>
                  </pic:blipFill>
                  <pic:spPr bwMode="auto">
                    <a:xfrm>
                      <a:off x="0" y="0"/>
                      <a:ext cx="2371725" cy="438150"/>
                    </a:xfrm>
                    <a:prstGeom prst="rect">
                      <a:avLst/>
                    </a:prstGeom>
                    <a:noFill/>
                    <a:ln w="9525">
                      <a:noFill/>
                      <a:miter lim="800000"/>
                      <a:headEnd/>
                      <a:tailEnd/>
                    </a:ln>
                  </pic:spPr>
                </pic:pic>
              </a:graphicData>
            </a:graphic>
          </wp:inline>
        </w:drawing>
      </w:r>
    </w:p>
    <w:p w:rsidR="009231F4" w:rsidRDefault="009231F4" w:rsidP="009231F4">
      <w:pPr>
        <w:pStyle w:val="a5"/>
        <w:spacing w:before="0" w:beforeAutospacing="0" w:after="0" w:afterAutospacing="0"/>
      </w:pPr>
      <w:r>
        <w:t>Встречается так же упрощённый расчёт:</w:t>
      </w:r>
    </w:p>
    <w:p w:rsidR="009231F4" w:rsidRDefault="009231F4" w:rsidP="009231F4">
      <w:pPr>
        <w:pStyle w:val="a5"/>
        <w:spacing w:before="0" w:beforeAutospacing="0" w:after="0" w:afterAutospacing="0"/>
      </w:pPr>
      <w:r>
        <w:rPr>
          <w:noProof/>
        </w:rPr>
        <w:drawing>
          <wp:inline distT="0" distB="0" distL="0" distR="0">
            <wp:extent cx="2124075" cy="428625"/>
            <wp:effectExtent l="19050" t="0" r="9525" b="0"/>
            <wp:docPr id="59" name="Рисунок 59" descr="\Delta{Q},%= \frac{Q_2-Q_1}{Q_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elta{Q},%= \frac{Q_2-Q_1}{Q_1}*100%"/>
                    <pic:cNvPicPr>
                      <a:picLocks noChangeAspect="1" noChangeArrowheads="1"/>
                    </pic:cNvPicPr>
                  </pic:nvPicPr>
                  <pic:blipFill>
                    <a:blip r:embed="rId72" cstate="print"/>
                    <a:srcRect/>
                    <a:stretch>
                      <a:fillRect/>
                    </a:stretch>
                  </pic:blipFill>
                  <pic:spPr bwMode="auto">
                    <a:xfrm>
                      <a:off x="0" y="0"/>
                      <a:ext cx="2124075" cy="428625"/>
                    </a:xfrm>
                    <a:prstGeom prst="rect">
                      <a:avLst/>
                    </a:prstGeom>
                    <a:noFill/>
                    <a:ln w="9525">
                      <a:noFill/>
                      <a:miter lim="800000"/>
                      <a:headEnd/>
                      <a:tailEnd/>
                    </a:ln>
                  </pic:spPr>
                </pic:pic>
              </a:graphicData>
            </a:graphic>
          </wp:inline>
        </w:drawing>
      </w:r>
    </w:p>
    <w:p w:rsidR="009231F4" w:rsidRDefault="009231F4" w:rsidP="009231F4">
      <w:pPr>
        <w:pStyle w:val="a5"/>
        <w:spacing w:before="0" w:beforeAutospacing="0" w:after="0" w:afterAutospacing="0"/>
      </w:pPr>
      <w:r>
        <w:rPr>
          <w:noProof/>
        </w:rPr>
        <w:drawing>
          <wp:inline distT="0" distB="0" distL="0" distR="0">
            <wp:extent cx="2047875" cy="428625"/>
            <wp:effectExtent l="19050" t="0" r="9525" b="0"/>
            <wp:docPr id="60" name="Рисунок 60" descr="\Delta{P},%= \frac{P_2-P_1}{P_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elta{P},%= \frac{P_2-P_1}{P_1}*100%"/>
                    <pic:cNvPicPr>
                      <a:picLocks noChangeAspect="1" noChangeArrowheads="1"/>
                    </pic:cNvPicPr>
                  </pic:nvPicPr>
                  <pic:blipFill>
                    <a:blip r:embed="rId73" cstate="print"/>
                    <a:srcRect/>
                    <a:stretch>
                      <a:fillRect/>
                    </a:stretch>
                  </pic:blipFill>
                  <pic:spPr bwMode="auto">
                    <a:xfrm>
                      <a:off x="0" y="0"/>
                      <a:ext cx="2047875" cy="428625"/>
                    </a:xfrm>
                    <a:prstGeom prst="rect">
                      <a:avLst/>
                    </a:prstGeom>
                    <a:noFill/>
                    <a:ln w="9525">
                      <a:noFill/>
                      <a:miter lim="800000"/>
                      <a:headEnd/>
                      <a:tailEnd/>
                    </a:ln>
                  </pic:spPr>
                </pic:pic>
              </a:graphicData>
            </a:graphic>
          </wp:inline>
        </w:drawing>
      </w:r>
    </w:p>
    <w:p w:rsidR="009231F4" w:rsidRDefault="009231F4" w:rsidP="009231F4">
      <w:pPr>
        <w:pStyle w:val="a5"/>
        <w:spacing w:before="0" w:beforeAutospacing="0" w:after="0" w:afterAutospacing="0"/>
      </w:pPr>
      <w:r>
        <w:t>Различают точечную и дуговую эластичность.</w:t>
      </w:r>
    </w:p>
    <w:p w:rsidR="009231F4" w:rsidRDefault="009231F4" w:rsidP="009231F4">
      <w:pPr>
        <w:pStyle w:val="a5"/>
        <w:spacing w:before="0" w:beforeAutospacing="0" w:after="0" w:afterAutospacing="0"/>
      </w:pPr>
      <w:r>
        <w:rPr>
          <w:b/>
          <w:bCs/>
        </w:rPr>
        <w:t>Точечная эластичность</w:t>
      </w:r>
      <w:r>
        <w:t xml:space="preserve"> — эластичность, измеренная в одной точке </w:t>
      </w:r>
      <w:hyperlink r:id="rId74" w:tooltip="Кривая спроса" w:history="1">
        <w:r>
          <w:rPr>
            <w:rStyle w:val="a4"/>
          </w:rPr>
          <w:t>кривой спроса</w:t>
        </w:r>
      </w:hyperlink>
      <w:r>
        <w:t xml:space="preserve"> или предложения;</w:t>
      </w:r>
    </w:p>
    <w:p w:rsidR="009231F4" w:rsidRDefault="009231F4" w:rsidP="009231F4">
      <w:pPr>
        <w:pStyle w:val="a5"/>
        <w:spacing w:before="0" w:beforeAutospacing="0" w:after="0" w:afterAutospacing="0"/>
      </w:pPr>
      <w:r>
        <w:lastRenderedPageBreak/>
        <w:t>Точечная эластичность может быть определена, если провести касательную кривой спроса. Значение точечной эластичности обратно пропорционально тангенсу угла наклона касательной.</w:t>
      </w:r>
    </w:p>
    <w:p w:rsidR="009231F4" w:rsidRDefault="009231F4" w:rsidP="009231F4">
      <w:pPr>
        <w:pStyle w:val="a5"/>
        <w:spacing w:before="0" w:beforeAutospacing="0" w:after="0" w:afterAutospacing="0"/>
      </w:pPr>
      <w:r>
        <w:rPr>
          <w:b/>
          <w:bCs/>
        </w:rPr>
        <w:t>Дуговая эластичность</w:t>
      </w:r>
      <w:r>
        <w:t xml:space="preserve"> — это показатель средней реакции </w:t>
      </w:r>
      <w:proofErr w:type="gramStart"/>
      <w:r>
        <w:t>спроса</w:t>
      </w:r>
      <w:proofErr w:type="gramEnd"/>
      <w:r>
        <w:t xml:space="preserve"> на изменение цены выраженной кривой спроса на некотором отрезке D</w:t>
      </w:r>
      <w:r>
        <w:rPr>
          <w:vertAlign w:val="subscript"/>
        </w:rPr>
        <w:t>1</w:t>
      </w:r>
      <w:r>
        <w:t>D</w:t>
      </w:r>
      <w:r>
        <w:rPr>
          <w:vertAlign w:val="subscript"/>
        </w:rPr>
        <w:t>2</w:t>
      </w:r>
      <w:r>
        <w:t>.</w:t>
      </w:r>
    </w:p>
    <w:p w:rsidR="009231F4" w:rsidRDefault="009231F4" w:rsidP="009231F4">
      <w:pPr>
        <w:pStyle w:val="a5"/>
        <w:spacing w:before="0" w:beforeAutospacing="0" w:after="0" w:afterAutospacing="0"/>
      </w:pPr>
      <w:r>
        <w:t>На эластичность влияют сроки хранения и особенности производства.</w:t>
      </w:r>
    </w:p>
    <w:p w:rsidR="009231F4" w:rsidRDefault="009231F4" w:rsidP="009231F4">
      <w:pPr>
        <w:pStyle w:val="a5"/>
        <w:spacing w:before="0" w:beforeAutospacing="0" w:after="0" w:afterAutospacing="0"/>
      </w:pPr>
      <w:r>
        <w:t xml:space="preserve">В зависимости от значения коэффициента </w:t>
      </w:r>
      <w:proofErr w:type="spellStart"/>
      <w:r>
        <w:t>Ed</w:t>
      </w:r>
      <w:proofErr w:type="spellEnd"/>
      <w:r>
        <w:t xml:space="preserve"> различают:</w:t>
      </w:r>
    </w:p>
    <w:p w:rsidR="009231F4" w:rsidRDefault="009231F4" w:rsidP="009231F4">
      <w:pPr>
        <w:numPr>
          <w:ilvl w:val="0"/>
          <w:numId w:val="22"/>
        </w:numPr>
        <w:spacing w:after="0" w:line="240" w:lineRule="auto"/>
      </w:pPr>
      <w:r>
        <w:t xml:space="preserve">совершенную неэластичность (коэффициент </w:t>
      </w:r>
      <w:proofErr w:type="spellStart"/>
      <w:r>
        <w:t>Ed</w:t>
      </w:r>
      <w:proofErr w:type="spellEnd"/>
      <w:r>
        <w:t xml:space="preserve"> = 0).</w:t>
      </w:r>
    </w:p>
    <w:p w:rsidR="009231F4" w:rsidRDefault="009231F4" w:rsidP="009231F4">
      <w:pPr>
        <w:pStyle w:val="a5"/>
        <w:spacing w:before="0" w:beforeAutospacing="0" w:after="0" w:afterAutospacing="0"/>
      </w:pPr>
      <w:r>
        <w:t>К товарам с совершенно неэластичным спросом по цене относятся товары, без которых невозможно обойтись, например, соль, инсулин для диабетиков.</w:t>
      </w:r>
    </w:p>
    <w:p w:rsidR="009231F4" w:rsidRDefault="009231F4" w:rsidP="009231F4">
      <w:pPr>
        <w:numPr>
          <w:ilvl w:val="0"/>
          <w:numId w:val="23"/>
        </w:numPr>
        <w:spacing w:after="0" w:line="240" w:lineRule="auto"/>
      </w:pPr>
      <w:r>
        <w:t xml:space="preserve">неэластичный спрос (коэффициент </w:t>
      </w:r>
      <w:proofErr w:type="spellStart"/>
      <w:r>
        <w:t>|Ed|</w:t>
      </w:r>
      <w:proofErr w:type="spellEnd"/>
      <w:r>
        <w:t xml:space="preserve"> &lt; 1);</w:t>
      </w:r>
    </w:p>
    <w:p w:rsidR="009231F4" w:rsidRDefault="009231F4" w:rsidP="009231F4">
      <w:pPr>
        <w:numPr>
          <w:ilvl w:val="0"/>
          <w:numId w:val="23"/>
        </w:numPr>
        <w:spacing w:after="0" w:line="240" w:lineRule="auto"/>
      </w:pPr>
      <w:r>
        <w:t xml:space="preserve">спрос, имеющий единичную эластичность (коэффициент </w:t>
      </w:r>
      <w:proofErr w:type="spellStart"/>
      <w:r>
        <w:t>|Ed|</w:t>
      </w:r>
      <w:proofErr w:type="spellEnd"/>
      <w:r>
        <w:t xml:space="preserve"> = 1).</w:t>
      </w:r>
    </w:p>
    <w:p w:rsidR="009231F4" w:rsidRDefault="009231F4" w:rsidP="009231F4">
      <w:pPr>
        <w:numPr>
          <w:ilvl w:val="0"/>
          <w:numId w:val="23"/>
        </w:numPr>
        <w:spacing w:after="0" w:line="240" w:lineRule="auto"/>
      </w:pPr>
      <w:r>
        <w:t xml:space="preserve">эластичный спрос (коэффициент </w:t>
      </w:r>
      <w:proofErr w:type="spellStart"/>
      <w:r>
        <w:t>|Ed|</w:t>
      </w:r>
      <w:proofErr w:type="spellEnd"/>
      <w:r>
        <w:t xml:space="preserve"> &gt; 1);</w:t>
      </w:r>
    </w:p>
    <w:p w:rsidR="009231F4" w:rsidRDefault="009231F4" w:rsidP="009231F4">
      <w:pPr>
        <w:numPr>
          <w:ilvl w:val="0"/>
          <w:numId w:val="23"/>
        </w:numPr>
        <w:spacing w:after="0" w:line="240" w:lineRule="auto"/>
      </w:pPr>
      <w:r>
        <w:t xml:space="preserve">совершенно эластичный спрос (коэффициент </w:t>
      </w:r>
      <w:proofErr w:type="spellStart"/>
      <w:r>
        <w:t>|Ed|</w:t>
      </w:r>
      <w:proofErr w:type="spellEnd"/>
      <w:r>
        <w:t xml:space="preserve"> = бесконечности)</w:t>
      </w:r>
    </w:p>
    <w:p w:rsidR="009231F4" w:rsidRDefault="009231F4" w:rsidP="009231F4">
      <w:pPr>
        <w:pStyle w:val="a5"/>
        <w:spacing w:before="0" w:beforeAutospacing="0" w:after="0" w:afterAutospacing="0"/>
      </w:pPr>
      <w:r>
        <w:t>Данный вид эластичности характерен для товаров в условиях совершенного рынка, где никто не может повлиять на его цену, следовательно, она остается неизменной.</w:t>
      </w:r>
    </w:p>
    <w:p w:rsidR="009231F4" w:rsidRDefault="009231F4" w:rsidP="009231F4">
      <w:pPr>
        <w:pStyle w:val="a5"/>
        <w:spacing w:before="0" w:beforeAutospacing="0" w:after="0" w:afterAutospacing="0"/>
      </w:pPr>
      <w:r>
        <w:t xml:space="preserve">Для подавляющего большинства товаров зависимость между ценой и спросом обратная, то есть коэффициент получается отрицательным. Минус обычно принято </w:t>
      </w:r>
      <w:proofErr w:type="gramStart"/>
      <w:r>
        <w:t>опускать</w:t>
      </w:r>
      <w:proofErr w:type="gramEnd"/>
      <w:r>
        <w:t xml:space="preserve"> и оценка производится по модулю. Тем не менее, встречаются случаи, когда коэффициент эластичности спроса оказывается положительным — например, это характерно для </w:t>
      </w:r>
      <w:hyperlink r:id="rId75" w:tooltip="Товар Гиффена" w:history="1">
        <w:r>
          <w:rPr>
            <w:rStyle w:val="a4"/>
          </w:rPr>
          <w:t xml:space="preserve">товаров </w:t>
        </w:r>
        <w:proofErr w:type="spellStart"/>
        <w:r>
          <w:rPr>
            <w:rStyle w:val="a4"/>
          </w:rPr>
          <w:t>Гиффена</w:t>
        </w:r>
        <w:proofErr w:type="spellEnd"/>
      </w:hyperlink>
      <w:r>
        <w:t>.</w:t>
      </w:r>
    </w:p>
    <w:p w:rsidR="009231F4" w:rsidRDefault="009231F4" w:rsidP="009231F4">
      <w:pPr>
        <w:pStyle w:val="a5"/>
        <w:spacing w:before="0" w:beforeAutospacing="0" w:after="0" w:afterAutospacing="0"/>
      </w:pPr>
      <w:r>
        <w:t>Факторы, влияющие на эластичность:</w:t>
      </w:r>
    </w:p>
    <w:p w:rsidR="009231F4" w:rsidRDefault="009231F4" w:rsidP="009231F4">
      <w:pPr>
        <w:numPr>
          <w:ilvl w:val="0"/>
          <w:numId w:val="24"/>
        </w:numPr>
        <w:spacing w:after="0" w:line="240" w:lineRule="auto"/>
      </w:pPr>
      <w:r>
        <w:t>Наличие заменителей. Чем больше товаров-субститутов, тем эластичнее спрос на данный товар.</w:t>
      </w:r>
    </w:p>
    <w:p w:rsidR="009231F4" w:rsidRDefault="009231F4" w:rsidP="009231F4">
      <w:pPr>
        <w:numPr>
          <w:ilvl w:val="0"/>
          <w:numId w:val="24"/>
        </w:numPr>
        <w:spacing w:after="0" w:line="240" w:lineRule="auto"/>
      </w:pPr>
      <w:r>
        <w:t>Удельный вес товара в бюджете потребителя. Чем больше удельный вес, тем выше ценовая эластичность спроса.</w:t>
      </w:r>
    </w:p>
    <w:p w:rsidR="009231F4" w:rsidRDefault="009231F4" w:rsidP="009231F4">
      <w:pPr>
        <w:numPr>
          <w:ilvl w:val="0"/>
          <w:numId w:val="24"/>
        </w:numPr>
        <w:spacing w:after="0" w:line="240" w:lineRule="auto"/>
      </w:pPr>
      <w:r>
        <w:t>Размер дохода.</w:t>
      </w:r>
    </w:p>
    <w:p w:rsidR="009231F4" w:rsidRDefault="009231F4" w:rsidP="009231F4">
      <w:pPr>
        <w:numPr>
          <w:ilvl w:val="0"/>
          <w:numId w:val="24"/>
        </w:numPr>
        <w:spacing w:after="0" w:line="240" w:lineRule="auto"/>
      </w:pPr>
      <w:r>
        <w:t>Качество товара. Если товар — предмет роскоши, спрос эластичен; если товар первой необходимости, спрос неэластичен.</w:t>
      </w:r>
    </w:p>
    <w:p w:rsidR="009231F4" w:rsidRDefault="009231F4" w:rsidP="009231F4">
      <w:pPr>
        <w:numPr>
          <w:ilvl w:val="0"/>
          <w:numId w:val="24"/>
        </w:numPr>
        <w:spacing w:after="0" w:line="240" w:lineRule="auto"/>
      </w:pPr>
      <w:r>
        <w:t>Размеры запаса. Чем больше запас, тем эластичней спрос.</w:t>
      </w:r>
    </w:p>
    <w:p w:rsidR="009231F4" w:rsidRDefault="009231F4" w:rsidP="009231F4">
      <w:pPr>
        <w:numPr>
          <w:ilvl w:val="0"/>
          <w:numId w:val="24"/>
        </w:numPr>
        <w:spacing w:after="0" w:line="240" w:lineRule="auto"/>
      </w:pPr>
      <w:r>
        <w:t>Ожидания потребителя.</w:t>
      </w:r>
    </w:p>
    <w:p w:rsidR="009231F4" w:rsidRDefault="009231F4" w:rsidP="009231F4">
      <w:pPr>
        <w:pStyle w:val="3"/>
        <w:spacing w:before="0" w:line="240" w:lineRule="auto"/>
      </w:pPr>
      <w:r>
        <w:rPr>
          <w:rStyle w:val="mw-headline"/>
        </w:rPr>
        <w:t>Эластичность спроса по доходу</w:t>
      </w:r>
    </w:p>
    <w:p w:rsidR="009231F4" w:rsidRDefault="009231F4" w:rsidP="009231F4">
      <w:pPr>
        <w:pStyle w:val="a5"/>
        <w:spacing w:before="0" w:beforeAutospacing="0" w:after="0" w:afterAutospacing="0"/>
      </w:pPr>
      <w:r>
        <w:t>Эластичность спроса по доходу (</w:t>
      </w:r>
      <w:proofErr w:type="spellStart"/>
      <w:r>
        <w:t>income</w:t>
      </w:r>
      <w:proofErr w:type="spellEnd"/>
      <w:r>
        <w:t xml:space="preserve"> </w:t>
      </w:r>
      <w:proofErr w:type="spellStart"/>
      <w:r>
        <w:t>elasticity</w:t>
      </w:r>
      <w:proofErr w:type="spellEnd"/>
      <w:r>
        <w:t xml:space="preserve"> </w:t>
      </w:r>
      <w:proofErr w:type="spellStart"/>
      <w:r>
        <w:t>of</w:t>
      </w:r>
      <w:proofErr w:type="spellEnd"/>
      <w:r>
        <w:t xml:space="preserve"> </w:t>
      </w:r>
      <w:proofErr w:type="spellStart"/>
      <w:r>
        <w:t>demand</w:t>
      </w:r>
      <w:proofErr w:type="spellEnd"/>
      <w:r>
        <w:t xml:space="preserve">) </w:t>
      </w:r>
      <w:proofErr w:type="gramStart"/>
      <w:r>
        <w:t>показывает</w:t>
      </w:r>
      <w:proofErr w:type="gramEnd"/>
      <w:r>
        <w:t xml:space="preserve"> на сколько процентов изменится величина спроса при изменении дохода на 1 %.</w:t>
      </w:r>
    </w:p>
    <w:p w:rsidR="009231F4" w:rsidRDefault="009231F4" w:rsidP="009231F4">
      <w:pPr>
        <w:pStyle w:val="a5"/>
        <w:spacing w:before="0" w:beforeAutospacing="0" w:after="0" w:afterAutospacing="0"/>
      </w:pPr>
      <w:r>
        <w:rPr>
          <w:noProof/>
        </w:rPr>
        <w:drawing>
          <wp:inline distT="0" distB="0" distL="0" distR="0">
            <wp:extent cx="1095375" cy="457200"/>
            <wp:effectExtent l="19050" t="0" r="9525" b="0"/>
            <wp:docPr id="66" name="Рисунок 66" descr="E = \frac {(dQ/dI)} {(Q/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E = \frac {(dQ/dI)} {(Q/I)}"/>
                    <pic:cNvPicPr>
                      <a:picLocks noChangeAspect="1" noChangeArrowheads="1"/>
                    </pic:cNvPicPr>
                  </pic:nvPicPr>
                  <pic:blipFill>
                    <a:blip r:embed="rId76" cstate="print"/>
                    <a:srcRect/>
                    <a:stretch>
                      <a:fillRect/>
                    </a:stretch>
                  </pic:blipFill>
                  <pic:spPr bwMode="auto">
                    <a:xfrm>
                      <a:off x="0" y="0"/>
                      <a:ext cx="1095375" cy="457200"/>
                    </a:xfrm>
                    <a:prstGeom prst="rect">
                      <a:avLst/>
                    </a:prstGeom>
                    <a:noFill/>
                    <a:ln w="9525">
                      <a:noFill/>
                      <a:miter lim="800000"/>
                      <a:headEnd/>
                      <a:tailEnd/>
                    </a:ln>
                  </pic:spPr>
                </pic:pic>
              </a:graphicData>
            </a:graphic>
          </wp:inline>
        </w:drawing>
      </w:r>
    </w:p>
    <w:p w:rsidR="009231F4" w:rsidRDefault="009231F4" w:rsidP="009231F4">
      <w:pPr>
        <w:pStyle w:val="a5"/>
        <w:spacing w:before="0" w:beforeAutospacing="0" w:after="0" w:afterAutospacing="0"/>
      </w:pPr>
      <w:r>
        <w:t xml:space="preserve">E — </w:t>
      </w:r>
      <w:proofErr w:type="spellStart"/>
      <w:r>
        <w:t>Elasticity</w:t>
      </w:r>
      <w:proofErr w:type="spellEnd"/>
      <w:r>
        <w:t xml:space="preserve"> (эластичность); Q — </w:t>
      </w:r>
      <w:proofErr w:type="spellStart"/>
      <w:r>
        <w:t>Quantity</w:t>
      </w:r>
      <w:proofErr w:type="spellEnd"/>
      <w:r>
        <w:t xml:space="preserve"> (количество); P — </w:t>
      </w:r>
      <w:proofErr w:type="spellStart"/>
      <w:r>
        <w:t>Price</w:t>
      </w:r>
      <w:proofErr w:type="spellEnd"/>
      <w:r>
        <w:t xml:space="preserve"> (цена); </w:t>
      </w:r>
      <w:proofErr w:type="spellStart"/>
      <w:r>
        <w:t>d</w:t>
      </w:r>
      <w:proofErr w:type="spellEnd"/>
      <w:r>
        <w:t xml:space="preserve"> — Дельта; I — </w:t>
      </w:r>
      <w:proofErr w:type="spellStart"/>
      <w:r>
        <w:t>Income</w:t>
      </w:r>
      <w:proofErr w:type="spellEnd"/>
      <w:r>
        <w:t xml:space="preserve"> (доход)</w:t>
      </w:r>
    </w:p>
    <w:p w:rsidR="009231F4" w:rsidRDefault="009231F4" w:rsidP="009231F4">
      <w:pPr>
        <w:pStyle w:val="a5"/>
        <w:spacing w:before="0" w:beforeAutospacing="0" w:after="0" w:afterAutospacing="0"/>
      </w:pPr>
      <w:r>
        <w:t>Она зависит от следующих факторов:</w:t>
      </w:r>
    </w:p>
    <w:p w:rsidR="009231F4" w:rsidRDefault="009231F4" w:rsidP="009231F4">
      <w:pPr>
        <w:numPr>
          <w:ilvl w:val="0"/>
          <w:numId w:val="25"/>
        </w:numPr>
        <w:spacing w:after="0" w:line="240" w:lineRule="auto"/>
      </w:pPr>
      <w:r>
        <w:t>Значимость товара для бюджета семьи.</w:t>
      </w:r>
    </w:p>
    <w:p w:rsidR="009231F4" w:rsidRDefault="009231F4" w:rsidP="009231F4">
      <w:pPr>
        <w:numPr>
          <w:ilvl w:val="0"/>
          <w:numId w:val="25"/>
        </w:numPr>
        <w:spacing w:after="0" w:line="240" w:lineRule="auto"/>
      </w:pPr>
      <w:r>
        <w:t>Является ли товар предметом роскоши или предметом необходимости.</w:t>
      </w:r>
    </w:p>
    <w:p w:rsidR="009231F4" w:rsidRDefault="009231F4" w:rsidP="009231F4">
      <w:pPr>
        <w:numPr>
          <w:ilvl w:val="0"/>
          <w:numId w:val="25"/>
        </w:numPr>
        <w:spacing w:after="0" w:line="240" w:lineRule="auto"/>
      </w:pPr>
      <w:r>
        <w:t>Консерватизм во вкусах.</w:t>
      </w:r>
    </w:p>
    <w:p w:rsidR="009231F4" w:rsidRDefault="009231F4" w:rsidP="009231F4">
      <w:pPr>
        <w:pStyle w:val="a5"/>
        <w:spacing w:before="0" w:beforeAutospacing="0" w:after="0" w:afterAutospacing="0"/>
      </w:pPr>
      <w:r>
        <w:t>Если увеличение дохода приводит к уменьшению спроса на товар, то показатель эластичности по доходу является отрицательным (E&lt;0). Скорее всего, данный товар низкокачественный.</w:t>
      </w:r>
    </w:p>
    <w:p w:rsidR="009231F4" w:rsidRDefault="009231F4" w:rsidP="009231F4">
      <w:pPr>
        <w:pStyle w:val="a5"/>
        <w:spacing w:before="0" w:beforeAutospacing="0" w:after="0" w:afterAutospacing="0"/>
      </w:pPr>
      <w:r>
        <w:t>Товар считается нормальным, если эластичность по доходу положительна (E&gt;0).</w:t>
      </w:r>
    </w:p>
    <w:p w:rsidR="009231F4" w:rsidRDefault="009231F4" w:rsidP="009231F4">
      <w:pPr>
        <w:pStyle w:val="a5"/>
        <w:spacing w:before="0" w:beforeAutospacing="0" w:after="0" w:afterAutospacing="0"/>
      </w:pPr>
      <w:r>
        <w:t>Если 0&lt;E&lt;1, то спрос на товар растет медленнее, чем доход. Таким показателем эластичности характеризуют товары первой необходимости.</w:t>
      </w:r>
    </w:p>
    <w:p w:rsidR="009231F4" w:rsidRDefault="009231F4" w:rsidP="009231F4">
      <w:pPr>
        <w:pStyle w:val="a5"/>
        <w:spacing w:before="0" w:beforeAutospacing="0" w:after="0" w:afterAutospacing="0"/>
      </w:pPr>
      <w:r>
        <w:t>Спрос на товар растёт быстрее дохода в том случае, если E&gt;1. Свойственно предметам роскоши.</w:t>
      </w:r>
    </w:p>
    <w:p w:rsidR="009231F4" w:rsidRDefault="009231F4" w:rsidP="009231F4">
      <w:pPr>
        <w:pStyle w:val="3"/>
        <w:spacing w:before="0" w:line="240" w:lineRule="auto"/>
      </w:pPr>
      <w:r>
        <w:rPr>
          <w:rStyle w:val="mw-headline"/>
        </w:rPr>
        <w:t>Перекрестная эластичность</w:t>
      </w:r>
    </w:p>
    <w:p w:rsidR="009231F4" w:rsidRDefault="009231F4" w:rsidP="009231F4">
      <w:pPr>
        <w:pStyle w:val="a5"/>
        <w:spacing w:before="0" w:beforeAutospacing="0" w:after="0" w:afterAutospacing="0"/>
      </w:pPr>
      <w:r>
        <w:t>Перекрестная эластичность показывает процентное изменение спроса на товар A относительно изменения цен на товар B.</w:t>
      </w:r>
    </w:p>
    <w:p w:rsidR="009231F4" w:rsidRDefault="009231F4" w:rsidP="009231F4">
      <w:pPr>
        <w:pStyle w:val="a5"/>
        <w:spacing w:before="0" w:beforeAutospacing="0" w:after="0" w:afterAutospacing="0"/>
      </w:pPr>
      <w:r>
        <w:rPr>
          <w:noProof/>
        </w:rPr>
        <w:drawing>
          <wp:inline distT="0" distB="0" distL="0" distR="0">
            <wp:extent cx="1304925" cy="457200"/>
            <wp:effectExtent l="19050" t="0" r="9525" b="0"/>
            <wp:docPr id="67" name="Рисунок 67" descr="E_\times^D=\frac{\Delta{Q_A}/{Q_A}}{\Delta{P_B}/{P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E_\times^D=\frac{\Delta{Q_A}/{Q_A}}{\Delta{P_B}/{P_B}}"/>
                    <pic:cNvPicPr>
                      <a:picLocks noChangeAspect="1" noChangeArrowheads="1"/>
                    </pic:cNvPicPr>
                  </pic:nvPicPr>
                  <pic:blipFill>
                    <a:blip r:embed="rId77" cstate="print"/>
                    <a:srcRect/>
                    <a:stretch>
                      <a:fillRect/>
                    </a:stretch>
                  </pic:blipFill>
                  <pic:spPr bwMode="auto">
                    <a:xfrm>
                      <a:off x="0" y="0"/>
                      <a:ext cx="1304925" cy="457200"/>
                    </a:xfrm>
                    <a:prstGeom prst="rect">
                      <a:avLst/>
                    </a:prstGeom>
                    <a:noFill/>
                    <a:ln w="9525">
                      <a:noFill/>
                      <a:miter lim="800000"/>
                      <a:headEnd/>
                      <a:tailEnd/>
                    </a:ln>
                  </pic:spPr>
                </pic:pic>
              </a:graphicData>
            </a:graphic>
          </wp:inline>
        </w:drawing>
      </w:r>
      <w:r>
        <w:t>.</w:t>
      </w:r>
    </w:p>
    <w:p w:rsidR="009231F4" w:rsidRDefault="009231F4" w:rsidP="009231F4">
      <w:pPr>
        <w:pStyle w:val="a5"/>
        <w:spacing w:before="0" w:beforeAutospacing="0" w:after="0" w:afterAutospacing="0"/>
      </w:pPr>
      <w:r>
        <w:t xml:space="preserve">Если </w:t>
      </w:r>
      <w:r>
        <w:rPr>
          <w:noProof/>
        </w:rPr>
        <w:drawing>
          <wp:inline distT="0" distB="0" distL="0" distR="0">
            <wp:extent cx="609600" cy="219075"/>
            <wp:effectExtent l="19050" t="0" r="0" b="0"/>
            <wp:docPr id="68" name="Рисунок 68" descr="E_\times^D&g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E_\times^D&gt;0"/>
                    <pic:cNvPicPr>
                      <a:picLocks noChangeAspect="1" noChangeArrowheads="1"/>
                    </pic:cNvPicPr>
                  </pic:nvPicPr>
                  <pic:blipFill>
                    <a:blip r:embed="rId78" cstate="print"/>
                    <a:srcRect/>
                    <a:stretch>
                      <a:fillRect/>
                    </a:stretch>
                  </pic:blipFill>
                  <pic:spPr bwMode="auto">
                    <a:xfrm>
                      <a:off x="0" y="0"/>
                      <a:ext cx="609600" cy="219075"/>
                    </a:xfrm>
                    <a:prstGeom prst="rect">
                      <a:avLst/>
                    </a:prstGeom>
                    <a:noFill/>
                    <a:ln w="9525">
                      <a:noFill/>
                      <a:miter lim="800000"/>
                      <a:headEnd/>
                      <a:tailEnd/>
                    </a:ln>
                  </pic:spPr>
                </pic:pic>
              </a:graphicData>
            </a:graphic>
          </wp:inline>
        </w:drawing>
      </w:r>
      <w:r>
        <w:t xml:space="preserve">, то перед нами взаимозаменяемые блага (субституты), если </w:t>
      </w:r>
      <w:r>
        <w:rPr>
          <w:noProof/>
        </w:rPr>
        <w:drawing>
          <wp:inline distT="0" distB="0" distL="0" distR="0">
            <wp:extent cx="609600" cy="219075"/>
            <wp:effectExtent l="19050" t="0" r="0" b="0"/>
            <wp:docPr id="69" name="Рисунок 69" descr="E_\times^D&l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E_\times^D&lt;0"/>
                    <pic:cNvPicPr>
                      <a:picLocks noChangeAspect="1" noChangeArrowheads="1"/>
                    </pic:cNvPicPr>
                  </pic:nvPicPr>
                  <pic:blipFill>
                    <a:blip r:embed="rId79" cstate="print"/>
                    <a:srcRect/>
                    <a:stretch>
                      <a:fillRect/>
                    </a:stretch>
                  </pic:blipFill>
                  <pic:spPr bwMode="auto">
                    <a:xfrm>
                      <a:off x="0" y="0"/>
                      <a:ext cx="609600" cy="219075"/>
                    </a:xfrm>
                    <a:prstGeom prst="rect">
                      <a:avLst/>
                    </a:prstGeom>
                    <a:noFill/>
                    <a:ln w="9525">
                      <a:noFill/>
                      <a:miter lim="800000"/>
                      <a:headEnd/>
                      <a:tailEnd/>
                    </a:ln>
                  </pic:spPr>
                </pic:pic>
              </a:graphicData>
            </a:graphic>
          </wp:inline>
        </w:drawing>
      </w:r>
      <w:r>
        <w:t xml:space="preserve">, то блага </w:t>
      </w:r>
      <w:proofErr w:type="spellStart"/>
      <w:r>
        <w:t>взаимодополняемые</w:t>
      </w:r>
      <w:proofErr w:type="spellEnd"/>
      <w:r>
        <w:t xml:space="preserve">. Чем больше эластичность спроса на благо, тем выше степень </w:t>
      </w:r>
      <w:proofErr w:type="spellStart"/>
      <w:r>
        <w:t>заменяемости</w:t>
      </w:r>
      <w:proofErr w:type="spellEnd"/>
      <w:r>
        <w:t xml:space="preserve"> благ (если </w:t>
      </w:r>
      <w:r>
        <w:rPr>
          <w:noProof/>
        </w:rPr>
        <w:drawing>
          <wp:inline distT="0" distB="0" distL="0" distR="0">
            <wp:extent cx="838200" cy="219075"/>
            <wp:effectExtent l="19050" t="0" r="0" b="0"/>
            <wp:docPr id="70" name="Рисунок 70" descr="E_\times^D=+\mathca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E_\times^D=+\mathcal {1}"/>
                    <pic:cNvPicPr>
                      <a:picLocks noChangeAspect="1" noChangeArrowheads="1"/>
                    </pic:cNvPicPr>
                  </pic:nvPicPr>
                  <pic:blipFill>
                    <a:blip r:embed="rId80" cstate="print"/>
                    <a:srcRect/>
                    <a:stretch>
                      <a:fillRect/>
                    </a:stretch>
                  </pic:blipFill>
                  <pic:spPr bwMode="auto">
                    <a:xfrm>
                      <a:off x="0" y="0"/>
                      <a:ext cx="838200" cy="219075"/>
                    </a:xfrm>
                    <a:prstGeom prst="rect">
                      <a:avLst/>
                    </a:prstGeom>
                    <a:noFill/>
                    <a:ln w="9525">
                      <a:noFill/>
                      <a:miter lim="800000"/>
                      <a:headEnd/>
                      <a:tailEnd/>
                    </a:ln>
                  </pic:spPr>
                </pic:pic>
              </a:graphicData>
            </a:graphic>
          </wp:inline>
        </w:drawing>
      </w:r>
      <w:r>
        <w:t xml:space="preserve">, то A и B – совершенные субституты). И наоборот, чем меньше эластичность, тем больше </w:t>
      </w:r>
      <w:proofErr w:type="spellStart"/>
      <w:r>
        <w:t>взаимодополняемость</w:t>
      </w:r>
      <w:proofErr w:type="spellEnd"/>
      <w:r>
        <w:t xml:space="preserve"> (если </w:t>
      </w:r>
      <w:r>
        <w:rPr>
          <w:noProof/>
        </w:rPr>
        <w:drawing>
          <wp:inline distT="0" distB="0" distL="0" distR="0">
            <wp:extent cx="838200" cy="219075"/>
            <wp:effectExtent l="19050" t="0" r="0" b="0"/>
            <wp:docPr id="71" name="Рисунок 71" descr="E_\times^D=-\mathca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E_\times^D=-\mathcal {1}"/>
                    <pic:cNvPicPr>
                      <a:picLocks noChangeAspect="1" noChangeArrowheads="1"/>
                    </pic:cNvPicPr>
                  </pic:nvPicPr>
                  <pic:blipFill>
                    <a:blip r:embed="rId81" cstate="print"/>
                    <a:srcRect/>
                    <a:stretch>
                      <a:fillRect/>
                    </a:stretch>
                  </pic:blipFill>
                  <pic:spPr bwMode="auto">
                    <a:xfrm>
                      <a:off x="0" y="0"/>
                      <a:ext cx="838200" cy="219075"/>
                    </a:xfrm>
                    <a:prstGeom prst="rect">
                      <a:avLst/>
                    </a:prstGeom>
                    <a:noFill/>
                    <a:ln w="9525">
                      <a:noFill/>
                      <a:miter lim="800000"/>
                      <a:headEnd/>
                      <a:tailEnd/>
                    </a:ln>
                  </pic:spPr>
                </pic:pic>
              </a:graphicData>
            </a:graphic>
          </wp:inline>
        </w:drawing>
      </w:r>
      <w:r>
        <w:t xml:space="preserve">, то мы имеем пример </w:t>
      </w:r>
      <w:proofErr w:type="gramStart"/>
      <w:r>
        <w:t>жесткой</w:t>
      </w:r>
      <w:proofErr w:type="gramEnd"/>
      <w:r>
        <w:t xml:space="preserve"> </w:t>
      </w:r>
      <w:proofErr w:type="spellStart"/>
      <w:r>
        <w:t>взаимодополняемости</w:t>
      </w:r>
      <w:proofErr w:type="spellEnd"/>
      <w:r>
        <w:t>).</w:t>
      </w:r>
    </w:p>
    <w:p w:rsidR="0044103F" w:rsidRPr="0044103F" w:rsidRDefault="0044103F" w:rsidP="009231F4">
      <w:pPr>
        <w:spacing w:after="0"/>
        <w:rPr>
          <w:rFonts w:ascii="Times New Roman" w:hAnsi="Times New Roman" w:cs="Times New Roman"/>
          <w:b/>
          <w:sz w:val="28"/>
          <w:u w:val="single"/>
        </w:rPr>
      </w:pPr>
    </w:p>
    <w:p w:rsidR="004D0E95" w:rsidRDefault="004D0E95" w:rsidP="004D0E95">
      <w:pPr>
        <w:spacing w:after="0"/>
        <w:rPr>
          <w:rFonts w:ascii="Arial Narrow" w:hAnsi="Arial Narrow"/>
        </w:rPr>
      </w:pPr>
    </w:p>
    <w:p w:rsidR="004D0E95" w:rsidRDefault="00143ECA" w:rsidP="004D0E95">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lastRenderedPageBreak/>
        <w:t>26. Эластичность предложения</w:t>
      </w:r>
    </w:p>
    <w:p w:rsidR="00380364" w:rsidRDefault="004341B0" w:rsidP="00380364">
      <w:pPr>
        <w:pStyle w:val="a5"/>
        <w:spacing w:before="0" w:beforeAutospacing="0" w:after="0" w:afterAutospacing="0"/>
      </w:pPr>
      <w:hyperlink r:id="rId82" w:tooltip="Эластичность предложения" w:history="1">
        <w:r w:rsidR="00380364">
          <w:rPr>
            <w:rStyle w:val="a4"/>
          </w:rPr>
          <w:t>Эластичность предложения</w:t>
        </w:r>
      </w:hyperlink>
      <w:r w:rsidR="00380364">
        <w:t xml:space="preserve"> — степень изменения в количестве предлагаемых товаров и услуг в ответ на изменения в их цене. Процесс возрастания эластичности предложения в долгосрочном и краткосрочном периодах раскрывается через понятия мгновенного, краткосрочного и долгосрочного равновесия.</w:t>
      </w:r>
    </w:p>
    <w:p w:rsidR="00380364" w:rsidRDefault="00380364" w:rsidP="00380364">
      <w:pPr>
        <w:pStyle w:val="a5"/>
        <w:spacing w:before="0" w:beforeAutospacing="0" w:after="0" w:afterAutospacing="0"/>
      </w:pPr>
      <w:r>
        <w:t xml:space="preserve">Коэффициент эластичности предложения показывает относительное изменение объема </w:t>
      </w:r>
      <w:hyperlink r:id="rId83" w:tooltip="Предложение (экономика)" w:history="1">
        <w:r>
          <w:rPr>
            <w:rStyle w:val="a4"/>
          </w:rPr>
          <w:t>предложения</w:t>
        </w:r>
      </w:hyperlink>
      <w:r>
        <w:t xml:space="preserve"> при изменении цены на 1 %.</w:t>
      </w:r>
    </w:p>
    <w:p w:rsidR="00380364" w:rsidRDefault="00380364" w:rsidP="00380364">
      <w:pPr>
        <w:pStyle w:val="a5"/>
        <w:spacing w:before="0" w:beforeAutospacing="0" w:after="0" w:afterAutospacing="0"/>
      </w:pPr>
      <w:r>
        <w:t>Расчёт полностью аналогичен расчёту коэффициента эластичности спроса относительно цены, но Q будет обозначать размер предложения.</w:t>
      </w:r>
    </w:p>
    <w:p w:rsidR="00380364" w:rsidRDefault="00380364" w:rsidP="00380364">
      <w:pPr>
        <w:pStyle w:val="a5"/>
        <w:spacing w:before="0" w:beforeAutospacing="0" w:after="0" w:afterAutospacing="0"/>
      </w:pPr>
      <w:r>
        <w:t>Неэластичное предложение — предложение, для которого процентное изменение цены больше процентного изменения объёма предложения. Для неэластичного предложения коэффициент эластичности меньше единицы.</w:t>
      </w:r>
    </w:p>
    <w:p w:rsidR="00380364" w:rsidRDefault="00380364" w:rsidP="00380364">
      <w:pPr>
        <w:pStyle w:val="a5"/>
        <w:spacing w:before="0" w:beforeAutospacing="0" w:after="0" w:afterAutospacing="0"/>
        <w:rPr>
          <w:b/>
          <w:sz w:val="28"/>
          <w:u w:val="single"/>
        </w:rPr>
      </w:pPr>
      <w:r>
        <w:rPr>
          <w:b/>
          <w:sz w:val="28"/>
          <w:u w:val="single"/>
        </w:rPr>
        <w:t>27. Конкуренция и типы рыночных структур</w:t>
      </w:r>
    </w:p>
    <w:p w:rsidR="00A60B47" w:rsidRPr="00A60B47" w:rsidRDefault="00A60B47" w:rsidP="00A60B47">
      <w:pPr>
        <w:shd w:val="clear" w:color="auto" w:fill="FFFFFF"/>
        <w:spacing w:after="0" w:line="240" w:lineRule="auto"/>
        <w:textAlignment w:val="top"/>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Конкуренция</w:t>
      </w:r>
      <w:r w:rsidRPr="00A60B47">
        <w:rPr>
          <w:rFonts w:ascii="Times New Roman" w:eastAsia="Times New Roman" w:hAnsi="Times New Roman" w:cs="Times New Roman"/>
          <w:sz w:val="24"/>
          <w:szCs w:val="24"/>
          <w:lang w:eastAsia="ru-RU"/>
        </w:rPr>
        <w:t xml:space="preserve"> — это соперничество между участниками рыночного хозяйства за лучшие условия производства, купли и продажи товаров.</w:t>
      </w:r>
    </w:p>
    <w:p w:rsidR="00A60B47" w:rsidRPr="00A60B47" w:rsidRDefault="00A60B47" w:rsidP="00A60B47">
      <w:pPr>
        <w:shd w:val="clear" w:color="auto" w:fill="FFFFFF"/>
        <w:spacing w:after="0" w:line="240" w:lineRule="auto"/>
        <w:textAlignment w:val="top"/>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Различают совершенную и несовершенную конкуренцию</w:t>
      </w:r>
    </w:p>
    <w:p w:rsidR="00A60B47" w:rsidRPr="00A60B47" w:rsidRDefault="00A60B47" w:rsidP="00A60B47">
      <w:pPr>
        <w:shd w:val="clear" w:color="auto" w:fill="FFFFFF"/>
        <w:spacing w:after="0" w:line="240" w:lineRule="auto"/>
        <w:textAlignment w:val="top"/>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Совершенная конкуренция</w:t>
      </w:r>
      <w:r w:rsidRPr="00A60B47">
        <w:rPr>
          <w:rFonts w:ascii="Times New Roman" w:eastAsia="Times New Roman" w:hAnsi="Times New Roman" w:cs="Times New Roman"/>
          <w:sz w:val="24"/>
          <w:szCs w:val="24"/>
          <w:lang w:eastAsia="ru-RU"/>
        </w:rPr>
        <w:t xml:space="preserve"> — это соперничество многочисленных производителей, создающих примерно одинаковые объемы идентичной (совершенно заменяемой) продукции.</w:t>
      </w:r>
    </w:p>
    <w:p w:rsidR="00A60B47" w:rsidRPr="00A60B47" w:rsidRDefault="00A60B47" w:rsidP="00A60B47">
      <w:pPr>
        <w:shd w:val="clear" w:color="auto" w:fill="FFFFFF"/>
        <w:spacing w:after="0" w:line="240" w:lineRule="auto"/>
        <w:textAlignment w:val="top"/>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Несовершенная конкуренция</w:t>
      </w:r>
      <w:r w:rsidRPr="00A60B47">
        <w:rPr>
          <w:rFonts w:ascii="Times New Roman" w:eastAsia="Times New Roman" w:hAnsi="Times New Roman" w:cs="Times New Roman"/>
          <w:sz w:val="24"/>
          <w:szCs w:val="24"/>
          <w:lang w:eastAsia="ru-RU"/>
        </w:rPr>
        <w:t xml:space="preserve"> в отличи</w:t>
      </w:r>
      <w:proofErr w:type="gramStart"/>
      <w:r w:rsidRPr="00A60B47">
        <w:rPr>
          <w:rFonts w:ascii="Times New Roman" w:eastAsia="Times New Roman" w:hAnsi="Times New Roman" w:cs="Times New Roman"/>
          <w:sz w:val="24"/>
          <w:szCs w:val="24"/>
          <w:lang w:eastAsia="ru-RU"/>
        </w:rPr>
        <w:t>и</w:t>
      </w:r>
      <w:proofErr w:type="gramEnd"/>
      <w:r w:rsidRPr="00A60B47">
        <w:rPr>
          <w:rFonts w:ascii="Times New Roman" w:eastAsia="Times New Roman" w:hAnsi="Times New Roman" w:cs="Times New Roman"/>
          <w:sz w:val="24"/>
          <w:szCs w:val="24"/>
          <w:lang w:eastAsia="ru-RU"/>
        </w:rPr>
        <w:t xml:space="preserve"> от совершенной ограничена влиянием монополий и государства.</w:t>
      </w:r>
    </w:p>
    <w:p w:rsidR="00A60B47" w:rsidRPr="00A60B47" w:rsidRDefault="00A60B47" w:rsidP="00A60B47">
      <w:pPr>
        <w:shd w:val="clear" w:color="auto" w:fill="FFFFFF"/>
        <w:spacing w:after="0" w:line="240" w:lineRule="auto"/>
        <w:textAlignment w:val="top"/>
        <w:outlineLvl w:val="4"/>
        <w:rPr>
          <w:rFonts w:ascii="Times New Roman" w:eastAsia="Times New Roman" w:hAnsi="Times New Roman" w:cs="Times New Roman"/>
          <w:b/>
          <w:bCs/>
          <w:color w:val="006666"/>
          <w:sz w:val="20"/>
          <w:szCs w:val="20"/>
          <w:u w:val="single"/>
          <w:lang w:eastAsia="ru-RU"/>
        </w:rPr>
      </w:pPr>
      <w:r w:rsidRPr="00A60B47">
        <w:rPr>
          <w:rFonts w:ascii="Times New Roman" w:eastAsia="Times New Roman" w:hAnsi="Times New Roman" w:cs="Times New Roman"/>
          <w:b/>
          <w:bCs/>
          <w:color w:val="006666"/>
          <w:sz w:val="20"/>
          <w:szCs w:val="20"/>
          <w:u w:val="single"/>
          <w:lang w:eastAsia="ru-RU"/>
        </w:rPr>
        <w:t>Различают следующие модели несовершенной конкуренции:</w:t>
      </w:r>
    </w:p>
    <w:p w:rsidR="00A60B47" w:rsidRPr="00A60B47" w:rsidRDefault="004341B0" w:rsidP="00A60B47">
      <w:pPr>
        <w:numPr>
          <w:ilvl w:val="0"/>
          <w:numId w:val="26"/>
        </w:numPr>
        <w:shd w:val="clear" w:color="auto" w:fill="FFFFFF"/>
        <w:spacing w:after="0" w:line="240" w:lineRule="auto"/>
        <w:ind w:left="3825"/>
        <w:textAlignment w:val="top"/>
        <w:rPr>
          <w:rFonts w:ascii="Times New Roman" w:eastAsia="Times New Roman" w:hAnsi="Times New Roman" w:cs="Times New Roman"/>
          <w:sz w:val="24"/>
          <w:szCs w:val="24"/>
          <w:lang w:eastAsia="ru-RU"/>
        </w:rPr>
      </w:pPr>
      <w:hyperlink r:id="rId84" w:tooltip="Монополия" w:history="1">
        <w:r w:rsidR="00A60B47" w:rsidRPr="00A60B47">
          <w:rPr>
            <w:rFonts w:ascii="Times New Roman" w:eastAsia="Times New Roman" w:hAnsi="Times New Roman" w:cs="Times New Roman"/>
            <w:color w:val="002BB8"/>
            <w:sz w:val="24"/>
            <w:szCs w:val="24"/>
            <w:lang w:eastAsia="ru-RU"/>
          </w:rPr>
          <w:t>Монополия</w:t>
        </w:r>
      </w:hyperlink>
    </w:p>
    <w:p w:rsidR="00A60B47" w:rsidRPr="00A60B47" w:rsidRDefault="004341B0" w:rsidP="00A60B47">
      <w:pPr>
        <w:numPr>
          <w:ilvl w:val="0"/>
          <w:numId w:val="26"/>
        </w:numPr>
        <w:shd w:val="clear" w:color="auto" w:fill="FFFFFF"/>
        <w:spacing w:after="0" w:line="240" w:lineRule="auto"/>
        <w:ind w:left="3825"/>
        <w:textAlignment w:val="top"/>
        <w:rPr>
          <w:rFonts w:ascii="Times New Roman" w:eastAsia="Times New Roman" w:hAnsi="Times New Roman" w:cs="Times New Roman"/>
          <w:sz w:val="24"/>
          <w:szCs w:val="24"/>
          <w:lang w:eastAsia="ru-RU"/>
        </w:rPr>
      </w:pPr>
      <w:hyperlink r:id="rId85" w:tooltip="Монополистическая конкуренция" w:history="1">
        <w:r w:rsidR="00A60B47" w:rsidRPr="00A60B47">
          <w:rPr>
            <w:rFonts w:ascii="Times New Roman" w:eastAsia="Times New Roman" w:hAnsi="Times New Roman" w:cs="Times New Roman"/>
            <w:color w:val="002BB8"/>
            <w:sz w:val="24"/>
            <w:szCs w:val="24"/>
            <w:lang w:eastAsia="ru-RU"/>
          </w:rPr>
          <w:t>Монополистическая конкуренция</w:t>
        </w:r>
      </w:hyperlink>
    </w:p>
    <w:p w:rsidR="00A60B47" w:rsidRPr="00A60B47" w:rsidRDefault="004341B0" w:rsidP="00A60B47">
      <w:pPr>
        <w:numPr>
          <w:ilvl w:val="0"/>
          <w:numId w:val="26"/>
        </w:numPr>
        <w:shd w:val="clear" w:color="auto" w:fill="FFFFFF"/>
        <w:spacing w:after="0" w:line="240" w:lineRule="auto"/>
        <w:ind w:left="3825"/>
        <w:textAlignment w:val="top"/>
        <w:rPr>
          <w:rFonts w:ascii="Times New Roman" w:eastAsia="Times New Roman" w:hAnsi="Times New Roman" w:cs="Times New Roman"/>
          <w:sz w:val="24"/>
          <w:szCs w:val="24"/>
          <w:lang w:eastAsia="ru-RU"/>
        </w:rPr>
      </w:pPr>
      <w:hyperlink r:id="rId86" w:tooltip="Олигополия" w:history="1">
        <w:r w:rsidR="00A60B47" w:rsidRPr="00A60B47">
          <w:rPr>
            <w:rFonts w:ascii="Times New Roman" w:eastAsia="Times New Roman" w:hAnsi="Times New Roman" w:cs="Times New Roman"/>
            <w:color w:val="002BB8"/>
            <w:sz w:val="24"/>
            <w:szCs w:val="24"/>
            <w:lang w:eastAsia="ru-RU"/>
          </w:rPr>
          <w:t>Олигополия</w:t>
        </w:r>
      </w:hyperlink>
    </w:p>
    <w:p w:rsidR="00A60B47" w:rsidRPr="00A60B47" w:rsidRDefault="00A60B47" w:rsidP="00A60B47">
      <w:pPr>
        <w:shd w:val="clear" w:color="auto" w:fill="FFFFFF"/>
        <w:spacing w:after="0" w:line="240" w:lineRule="auto"/>
        <w:textAlignment w:val="top"/>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color w:val="006699"/>
          <w:sz w:val="18"/>
          <w:lang w:eastAsia="ru-RU"/>
        </w:rPr>
        <w:t>Характеристика основных моделей рынка</w:t>
      </w:r>
    </w:p>
    <w:tbl>
      <w:tblPr>
        <w:tblW w:w="0" w:type="auto"/>
        <w:tblCellMar>
          <w:top w:w="15" w:type="dxa"/>
          <w:left w:w="15" w:type="dxa"/>
          <w:bottom w:w="15" w:type="dxa"/>
          <w:right w:w="15" w:type="dxa"/>
        </w:tblCellMar>
        <w:tblLook w:val="04A0"/>
      </w:tblPr>
      <w:tblGrid>
        <w:gridCol w:w="1694"/>
        <w:gridCol w:w="2525"/>
        <w:gridCol w:w="2573"/>
        <w:gridCol w:w="2579"/>
        <w:gridCol w:w="1985"/>
      </w:tblGrid>
      <w:tr w:rsidR="00A60B47" w:rsidRPr="00A60B47" w:rsidTr="00A60B47">
        <w:tc>
          <w:tcPr>
            <w:tcW w:w="1000" w:type="pct"/>
            <w:vMerge w:val="restart"/>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Признаки модели рынка</w:t>
            </w:r>
          </w:p>
        </w:tc>
        <w:tc>
          <w:tcPr>
            <w:tcW w:w="0" w:type="auto"/>
            <w:gridSpan w:val="4"/>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Модели рынка</w:t>
            </w:r>
          </w:p>
        </w:tc>
      </w:tr>
      <w:tr w:rsidR="00A60B47" w:rsidRPr="00A60B47" w:rsidTr="00A60B47">
        <w:tc>
          <w:tcPr>
            <w:tcW w:w="0" w:type="auto"/>
            <w:vMerge/>
            <w:tcBorders>
              <w:top w:val="single" w:sz="6" w:space="0" w:color="D8D8D8"/>
              <w:left w:val="single" w:sz="6" w:space="0" w:color="D8D8D8"/>
              <w:bottom w:val="single" w:sz="6" w:space="0" w:color="D8D8D8"/>
              <w:right w:val="single" w:sz="6" w:space="0" w:color="D8D8D8"/>
            </w:tcBorders>
            <w:vAlign w:val="center"/>
            <w:hideMark/>
          </w:tcPr>
          <w:p w:rsidR="00A60B47" w:rsidRPr="00A60B47" w:rsidRDefault="00A60B47" w:rsidP="00A60B47">
            <w:pPr>
              <w:spacing w:after="0" w:line="240" w:lineRule="auto"/>
              <w:rPr>
                <w:rFonts w:ascii="Times New Roman" w:eastAsia="Times New Roman" w:hAnsi="Times New Roman" w:cs="Times New Roman"/>
                <w:sz w:val="24"/>
                <w:szCs w:val="24"/>
                <w:lang w:eastAsia="ru-RU"/>
              </w:rPr>
            </w:pPr>
          </w:p>
        </w:tc>
        <w:tc>
          <w:tcPr>
            <w:tcW w:w="1000" w:type="pct"/>
            <w:vMerge w:val="restart"/>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Совершенная конкуренция</w:t>
            </w:r>
          </w:p>
        </w:tc>
        <w:tc>
          <w:tcPr>
            <w:tcW w:w="0" w:type="auto"/>
            <w:gridSpan w:val="3"/>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Несовершенная конкуренция</w:t>
            </w:r>
          </w:p>
        </w:tc>
      </w:tr>
      <w:tr w:rsidR="00A60B47" w:rsidRPr="00A60B47" w:rsidTr="00A60B47">
        <w:tc>
          <w:tcPr>
            <w:tcW w:w="0" w:type="auto"/>
            <w:vMerge/>
            <w:tcBorders>
              <w:top w:val="single" w:sz="6" w:space="0" w:color="D8D8D8"/>
              <w:left w:val="single" w:sz="6" w:space="0" w:color="D8D8D8"/>
              <w:bottom w:val="single" w:sz="6" w:space="0" w:color="D8D8D8"/>
              <w:right w:val="single" w:sz="6" w:space="0" w:color="D8D8D8"/>
            </w:tcBorders>
            <w:vAlign w:val="center"/>
            <w:hideMark/>
          </w:tcPr>
          <w:p w:rsidR="00A60B47" w:rsidRPr="00A60B47" w:rsidRDefault="00A60B47" w:rsidP="00A60B47">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D8D8D8"/>
              <w:left w:val="single" w:sz="6" w:space="0" w:color="D8D8D8"/>
              <w:bottom w:val="single" w:sz="6" w:space="0" w:color="D8D8D8"/>
              <w:right w:val="single" w:sz="6" w:space="0" w:color="D8D8D8"/>
            </w:tcBorders>
            <w:vAlign w:val="center"/>
            <w:hideMark/>
          </w:tcPr>
          <w:p w:rsidR="00A60B47" w:rsidRPr="00A60B47" w:rsidRDefault="00A60B47" w:rsidP="00A60B47">
            <w:pPr>
              <w:spacing w:after="0" w:line="240" w:lineRule="auto"/>
              <w:rPr>
                <w:rFonts w:ascii="Times New Roman" w:eastAsia="Times New Roman" w:hAnsi="Times New Roman" w:cs="Times New Roman"/>
                <w:sz w:val="24"/>
                <w:szCs w:val="24"/>
                <w:lang w:eastAsia="ru-RU"/>
              </w:rPr>
            </w:pPr>
          </w:p>
        </w:tc>
        <w:tc>
          <w:tcPr>
            <w:tcW w:w="1000" w:type="pct"/>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Монополистическая конкуренция</w:t>
            </w:r>
          </w:p>
        </w:tc>
        <w:tc>
          <w:tcPr>
            <w:tcW w:w="1000" w:type="pct"/>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Олигополия</w:t>
            </w:r>
          </w:p>
        </w:tc>
        <w:tc>
          <w:tcPr>
            <w:tcW w:w="1000" w:type="pct"/>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b/>
                <w:bCs/>
                <w:sz w:val="24"/>
                <w:szCs w:val="24"/>
                <w:lang w:eastAsia="ru-RU"/>
              </w:rPr>
              <w:t>Чистая монополия</w:t>
            </w:r>
          </w:p>
        </w:tc>
      </w:tr>
      <w:tr w:rsidR="00A60B47" w:rsidRPr="00A60B47" w:rsidTr="00A60B47">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Количество фирм</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Множество</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Много</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Несколько</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Одна фирма</w:t>
            </w:r>
          </w:p>
        </w:tc>
      </w:tr>
      <w:tr w:rsidR="00A60B47" w:rsidRPr="00A60B47" w:rsidTr="00A60B47">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Тип продукции</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Однородная, стандартизированная</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Мнимая или действительная дифференциация</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Однородная или дифференцированная</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Уникальная продукция</w:t>
            </w:r>
          </w:p>
        </w:tc>
      </w:tr>
      <w:tr w:rsidR="00A60B47" w:rsidRPr="00A60B47" w:rsidTr="00A60B47">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Степень контроля над ценой</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Отсутствует контроль</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Слабый, незначительный контроль</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Частичный контроль</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Высокая степень контроля</w:t>
            </w:r>
          </w:p>
        </w:tc>
      </w:tr>
      <w:tr w:rsidR="00A60B47" w:rsidRPr="00A60B47" w:rsidTr="00A60B47">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Условия вступления в отрасль</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Ограничений нет, равный доступ к информации</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Относительно легкие, удовлетворительный доступ к информации</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Ограничен доступ на рынок и к информации</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Доступ на рынок блокирован</w:t>
            </w:r>
          </w:p>
        </w:tc>
      </w:tr>
      <w:tr w:rsidR="00A60B47" w:rsidRPr="00A60B47" w:rsidTr="00A60B47">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Неценовая конкуренция</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Отсутствует</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Используются реклама, торговые марки и товарные знаки</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Используется в значительной степени</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Создание благоприятного имиджа фирмы</w:t>
            </w:r>
          </w:p>
        </w:tc>
      </w:tr>
      <w:tr w:rsidR="00A60B47" w:rsidRPr="00A60B47" w:rsidTr="00A60B47">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Примеры</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Фермерские хозяйства</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Розничная торговля, производство одежды, обуви, косметики, мебели и т.д.</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Автомобилестроение, авиационная, химическая, нефтяная, электронная промышленность и т.д.</w:t>
            </w:r>
          </w:p>
        </w:tc>
        <w:tc>
          <w:tcPr>
            <w:tcW w:w="0" w:type="auto"/>
            <w:tcBorders>
              <w:top w:val="single" w:sz="6" w:space="0" w:color="D8D8D8"/>
              <w:left w:val="single" w:sz="6" w:space="0" w:color="D8D8D8"/>
              <w:bottom w:val="single" w:sz="6" w:space="0" w:color="D8D8D8"/>
              <w:right w:val="single" w:sz="6" w:space="0" w:color="D8D8D8"/>
            </w:tcBorders>
            <w:shd w:val="clear" w:color="auto" w:fill="FEFEF8"/>
            <w:tcMar>
              <w:top w:w="75" w:type="dxa"/>
              <w:left w:w="150" w:type="dxa"/>
              <w:bottom w:w="75" w:type="dxa"/>
              <w:right w:w="150" w:type="dxa"/>
            </w:tcMar>
            <w:hideMark/>
          </w:tcPr>
          <w:p w:rsidR="00A60B47" w:rsidRPr="00A60B47" w:rsidRDefault="00A60B47" w:rsidP="00A60B47">
            <w:pPr>
              <w:spacing w:after="0" w:line="240" w:lineRule="auto"/>
              <w:ind w:left="60" w:right="60"/>
              <w:rPr>
                <w:rFonts w:ascii="Times New Roman" w:eastAsia="Times New Roman" w:hAnsi="Times New Roman" w:cs="Times New Roman"/>
                <w:sz w:val="24"/>
                <w:szCs w:val="24"/>
                <w:lang w:eastAsia="ru-RU"/>
              </w:rPr>
            </w:pPr>
            <w:r w:rsidRPr="00A60B47">
              <w:rPr>
                <w:rFonts w:ascii="Times New Roman" w:eastAsia="Times New Roman" w:hAnsi="Times New Roman" w:cs="Times New Roman"/>
                <w:sz w:val="24"/>
                <w:szCs w:val="24"/>
                <w:lang w:eastAsia="ru-RU"/>
              </w:rPr>
              <w:t>Электрические и газовые, местные телефонные компании и т.д.</w:t>
            </w:r>
          </w:p>
        </w:tc>
      </w:tr>
    </w:tbl>
    <w:p w:rsidR="00380364" w:rsidRPr="00380364" w:rsidRDefault="00380364" w:rsidP="00A60B47">
      <w:pPr>
        <w:pStyle w:val="a5"/>
        <w:spacing w:before="0" w:beforeAutospacing="0" w:after="0" w:afterAutospacing="0"/>
        <w:rPr>
          <w:b/>
          <w:sz w:val="28"/>
          <w:u w:val="single"/>
        </w:rPr>
      </w:pPr>
    </w:p>
    <w:p w:rsidR="00A60B47" w:rsidRDefault="00A60B47" w:rsidP="00A60B47">
      <w:pPr>
        <w:shd w:val="clear" w:color="auto" w:fill="FFFFFF"/>
        <w:spacing w:after="0" w:line="240" w:lineRule="auto"/>
        <w:textAlignment w:val="top"/>
        <w:outlineLvl w:val="4"/>
        <w:rPr>
          <w:rFonts w:ascii="Times New Roman" w:eastAsia="Times New Roman" w:hAnsi="Times New Roman" w:cs="Times New Roman"/>
          <w:b/>
          <w:bCs/>
          <w:color w:val="006666"/>
          <w:sz w:val="20"/>
          <w:szCs w:val="20"/>
          <w:u w:val="single"/>
          <w:lang w:eastAsia="ru-RU"/>
        </w:rPr>
      </w:pPr>
    </w:p>
    <w:p w:rsidR="00A60B47" w:rsidRPr="00A60B47" w:rsidRDefault="00A60B47" w:rsidP="00A60B47">
      <w:pPr>
        <w:shd w:val="clear" w:color="auto" w:fill="FFFFFF"/>
        <w:spacing w:after="0" w:line="240" w:lineRule="auto"/>
        <w:textAlignment w:val="top"/>
        <w:outlineLvl w:val="4"/>
        <w:rPr>
          <w:rFonts w:ascii="Times New Roman" w:eastAsia="Times New Roman" w:hAnsi="Times New Roman" w:cs="Times New Roman"/>
          <w:b/>
          <w:bCs/>
          <w:color w:val="006666"/>
          <w:sz w:val="20"/>
          <w:szCs w:val="20"/>
          <w:u w:val="single"/>
          <w:lang w:eastAsia="ru-RU"/>
        </w:rPr>
      </w:pPr>
      <w:r w:rsidRPr="00A60B47">
        <w:rPr>
          <w:rFonts w:ascii="Times New Roman" w:eastAsia="Times New Roman" w:hAnsi="Times New Roman" w:cs="Times New Roman"/>
          <w:b/>
          <w:bCs/>
          <w:color w:val="006666"/>
          <w:szCs w:val="20"/>
          <w:u w:val="single"/>
          <w:lang w:eastAsia="ru-RU"/>
        </w:rPr>
        <w:lastRenderedPageBreak/>
        <w:t>Типы конкуренции</w:t>
      </w:r>
      <w:r w:rsidRPr="00A60B47">
        <w:rPr>
          <w:rFonts w:ascii="Times New Roman" w:eastAsia="Times New Roman" w:hAnsi="Times New Roman" w:cs="Times New Roman"/>
          <w:b/>
          <w:bCs/>
          <w:color w:val="006666"/>
          <w:sz w:val="20"/>
          <w:szCs w:val="20"/>
          <w:u w:val="single"/>
          <w:lang w:eastAsia="ru-RU"/>
        </w:rPr>
        <w:t>:</w:t>
      </w:r>
    </w:p>
    <w:p w:rsidR="00A60B47" w:rsidRPr="00A60B47" w:rsidRDefault="00A60B47" w:rsidP="00A60B47">
      <w:pPr>
        <w:numPr>
          <w:ilvl w:val="0"/>
          <w:numId w:val="27"/>
        </w:numPr>
        <w:shd w:val="clear" w:color="auto" w:fill="FFFFFF"/>
        <w:spacing w:after="0" w:line="255" w:lineRule="atLeast"/>
        <w:ind w:left="3825"/>
        <w:textAlignment w:val="top"/>
        <w:rPr>
          <w:rFonts w:ascii="Times New Roman" w:eastAsia="Times New Roman" w:hAnsi="Times New Roman" w:cs="Times New Roman"/>
          <w:szCs w:val="24"/>
          <w:lang w:eastAsia="ru-RU"/>
        </w:rPr>
      </w:pPr>
      <w:r w:rsidRPr="00A60B47">
        <w:rPr>
          <w:rFonts w:ascii="Times New Roman" w:eastAsia="Times New Roman" w:hAnsi="Times New Roman" w:cs="Times New Roman"/>
          <w:b/>
          <w:bCs/>
          <w:szCs w:val="24"/>
          <w:lang w:eastAsia="ru-RU"/>
        </w:rPr>
        <w:t>Функциональная конкуренция</w:t>
      </w:r>
      <w:r w:rsidRPr="00A60B47">
        <w:rPr>
          <w:rFonts w:ascii="Times New Roman" w:eastAsia="Times New Roman" w:hAnsi="Times New Roman" w:cs="Times New Roman"/>
          <w:szCs w:val="24"/>
          <w:lang w:eastAsia="ru-RU"/>
        </w:rPr>
        <w:t xml:space="preserve"> — различные товары могут удовлетворять одну и ту же потребность.</w:t>
      </w:r>
    </w:p>
    <w:p w:rsidR="00A60B47" w:rsidRPr="00A60B47" w:rsidRDefault="00A60B47" w:rsidP="00A60B47">
      <w:pPr>
        <w:numPr>
          <w:ilvl w:val="0"/>
          <w:numId w:val="27"/>
        </w:numPr>
        <w:shd w:val="clear" w:color="auto" w:fill="FFFFFF"/>
        <w:spacing w:after="0" w:line="255" w:lineRule="atLeast"/>
        <w:ind w:left="3825"/>
        <w:textAlignment w:val="top"/>
        <w:rPr>
          <w:rFonts w:ascii="Times New Roman" w:eastAsia="Times New Roman" w:hAnsi="Times New Roman" w:cs="Times New Roman"/>
          <w:szCs w:val="24"/>
          <w:lang w:eastAsia="ru-RU"/>
        </w:rPr>
      </w:pPr>
      <w:r w:rsidRPr="00A60B47">
        <w:rPr>
          <w:rFonts w:ascii="Times New Roman" w:eastAsia="Times New Roman" w:hAnsi="Times New Roman" w:cs="Times New Roman"/>
          <w:b/>
          <w:bCs/>
          <w:szCs w:val="24"/>
          <w:lang w:eastAsia="ru-RU"/>
        </w:rPr>
        <w:t>Видовая конкуренция</w:t>
      </w:r>
      <w:r w:rsidRPr="00A60B47">
        <w:rPr>
          <w:rFonts w:ascii="Times New Roman" w:eastAsia="Times New Roman" w:hAnsi="Times New Roman" w:cs="Times New Roman"/>
          <w:szCs w:val="24"/>
          <w:lang w:eastAsia="ru-RU"/>
        </w:rPr>
        <w:t xml:space="preserve"> — лучше удовлетворяет потребность в товаре с более высокими потребительскими качествами.</w:t>
      </w:r>
    </w:p>
    <w:p w:rsidR="00A60B47" w:rsidRPr="00A60B47" w:rsidRDefault="00A60B47" w:rsidP="00A60B47">
      <w:pPr>
        <w:numPr>
          <w:ilvl w:val="0"/>
          <w:numId w:val="27"/>
        </w:numPr>
        <w:shd w:val="clear" w:color="auto" w:fill="FFFFFF"/>
        <w:spacing w:after="0" w:line="255" w:lineRule="atLeast"/>
        <w:ind w:left="3825"/>
        <w:textAlignment w:val="top"/>
        <w:rPr>
          <w:rFonts w:ascii="Times New Roman" w:eastAsia="Times New Roman" w:hAnsi="Times New Roman" w:cs="Times New Roman"/>
          <w:szCs w:val="24"/>
          <w:lang w:eastAsia="ru-RU"/>
        </w:rPr>
      </w:pPr>
      <w:r w:rsidRPr="00A60B47">
        <w:rPr>
          <w:rFonts w:ascii="Times New Roman" w:eastAsia="Times New Roman" w:hAnsi="Times New Roman" w:cs="Times New Roman"/>
          <w:b/>
          <w:bCs/>
          <w:szCs w:val="24"/>
          <w:lang w:eastAsia="ru-RU"/>
        </w:rPr>
        <w:t>Межфирменная конкуренция</w:t>
      </w:r>
      <w:r w:rsidRPr="00A60B47">
        <w:rPr>
          <w:rFonts w:ascii="Times New Roman" w:eastAsia="Times New Roman" w:hAnsi="Times New Roman" w:cs="Times New Roman"/>
          <w:szCs w:val="24"/>
          <w:lang w:eastAsia="ru-RU"/>
        </w:rPr>
        <w:t xml:space="preserve"> — преимущество на рынке имеет тот, кто лучше овладел вниманием потенциальных потребителей. Успех на современном рынке имеет то предприятие, которое смогло обеспечить разнообразие ассортимента выпускаемых товаров и предлагаемых услуг, увеличить ценности потребительских свой</w:t>
      </w:r>
      <w:proofErr w:type="gramStart"/>
      <w:r w:rsidRPr="00A60B47">
        <w:rPr>
          <w:rFonts w:ascii="Times New Roman" w:eastAsia="Times New Roman" w:hAnsi="Times New Roman" w:cs="Times New Roman"/>
          <w:szCs w:val="24"/>
          <w:lang w:eastAsia="ru-RU"/>
        </w:rPr>
        <w:t>ств пр</w:t>
      </w:r>
      <w:proofErr w:type="gramEnd"/>
      <w:r w:rsidRPr="00A60B47">
        <w:rPr>
          <w:rFonts w:ascii="Times New Roman" w:eastAsia="Times New Roman" w:hAnsi="Times New Roman" w:cs="Times New Roman"/>
          <w:szCs w:val="24"/>
          <w:lang w:eastAsia="ru-RU"/>
        </w:rPr>
        <w:t>одукции при одновременном незначительном повышении цены на нее, концентрацию своих усилий на создании новых сегментов и новых ниш рынка.</w:t>
      </w:r>
    </w:p>
    <w:p w:rsidR="00A60B47" w:rsidRPr="00A60B47" w:rsidRDefault="00A60B47" w:rsidP="00A60B47">
      <w:pPr>
        <w:shd w:val="clear" w:color="auto" w:fill="FFFFFF"/>
        <w:spacing w:after="0" w:line="255" w:lineRule="atLeast"/>
        <w:textAlignment w:val="top"/>
        <w:rPr>
          <w:rFonts w:ascii="Times New Roman" w:eastAsia="Times New Roman" w:hAnsi="Times New Roman" w:cs="Times New Roman"/>
          <w:szCs w:val="24"/>
          <w:lang w:eastAsia="ru-RU"/>
        </w:rPr>
      </w:pPr>
      <w:r w:rsidRPr="00A60B47">
        <w:rPr>
          <w:rFonts w:ascii="Times New Roman" w:eastAsia="Times New Roman" w:hAnsi="Times New Roman" w:cs="Times New Roman"/>
          <w:szCs w:val="24"/>
          <w:lang w:eastAsia="ru-RU"/>
        </w:rPr>
        <w:t>Выделяются также две основные группы методов конкуренции: ценовые, неценовые.</w:t>
      </w:r>
    </w:p>
    <w:p w:rsidR="00143ECA" w:rsidRDefault="00A60B47"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28. Особенности функционирования рынка совершенной конкуренции</w:t>
      </w: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29. Особенности функционирования рынка несовершенной конкуренции</w:t>
      </w: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30. Доходы населения</w:t>
      </w:r>
      <w:proofErr w:type="gramStart"/>
      <w:r>
        <w:rPr>
          <w:rFonts w:ascii="Times New Roman" w:hAnsi="Times New Roman" w:cs="Times New Roman"/>
          <w:b/>
          <w:sz w:val="28"/>
          <w:u w:val="single"/>
        </w:rPr>
        <w:t>.</w:t>
      </w:r>
      <w:proofErr w:type="gramEnd"/>
      <w:r>
        <w:rPr>
          <w:rFonts w:ascii="Times New Roman" w:hAnsi="Times New Roman" w:cs="Times New Roman"/>
          <w:b/>
          <w:sz w:val="28"/>
          <w:u w:val="single"/>
        </w:rPr>
        <w:t xml:space="preserve"> Виды доходов</w:t>
      </w:r>
      <w:proofErr w:type="gramStart"/>
      <w:r>
        <w:rPr>
          <w:rFonts w:ascii="Times New Roman" w:hAnsi="Times New Roman" w:cs="Times New Roman"/>
          <w:b/>
          <w:sz w:val="28"/>
          <w:u w:val="single"/>
        </w:rPr>
        <w:t>.</w:t>
      </w:r>
      <w:proofErr w:type="gramEnd"/>
      <w:r>
        <w:rPr>
          <w:rFonts w:ascii="Times New Roman" w:hAnsi="Times New Roman" w:cs="Times New Roman"/>
          <w:b/>
          <w:sz w:val="28"/>
          <w:u w:val="single"/>
        </w:rPr>
        <w:t xml:space="preserve"> Формирование дохода</w:t>
      </w:r>
      <w:proofErr w:type="gramStart"/>
      <w:r>
        <w:rPr>
          <w:rFonts w:ascii="Times New Roman" w:hAnsi="Times New Roman" w:cs="Times New Roman"/>
          <w:b/>
          <w:sz w:val="28"/>
          <w:u w:val="single"/>
        </w:rPr>
        <w:t>.</w:t>
      </w:r>
      <w:proofErr w:type="gramEnd"/>
      <w:r>
        <w:rPr>
          <w:rFonts w:ascii="Times New Roman" w:hAnsi="Times New Roman" w:cs="Times New Roman"/>
          <w:b/>
          <w:sz w:val="28"/>
          <w:u w:val="single"/>
        </w:rPr>
        <w:t xml:space="preserve"> Неравенство в распределении доходов</w:t>
      </w: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31. Основные макроэкономические показатели: национальный объём производства. Общий уровень цен</w:t>
      </w:r>
      <w:proofErr w:type="gramStart"/>
      <w:r>
        <w:rPr>
          <w:rFonts w:ascii="Times New Roman" w:hAnsi="Times New Roman" w:cs="Times New Roman"/>
          <w:b/>
          <w:sz w:val="28"/>
          <w:u w:val="single"/>
        </w:rPr>
        <w:t>.</w:t>
      </w:r>
      <w:proofErr w:type="gramEnd"/>
      <w:r>
        <w:rPr>
          <w:rFonts w:ascii="Times New Roman" w:hAnsi="Times New Roman" w:cs="Times New Roman"/>
          <w:b/>
          <w:sz w:val="28"/>
          <w:u w:val="single"/>
        </w:rPr>
        <w:t xml:space="preserve"> Процентная ставка</w:t>
      </w:r>
      <w:proofErr w:type="gramStart"/>
      <w:r>
        <w:rPr>
          <w:rFonts w:ascii="Times New Roman" w:hAnsi="Times New Roman" w:cs="Times New Roman"/>
          <w:b/>
          <w:sz w:val="28"/>
          <w:u w:val="single"/>
        </w:rPr>
        <w:t>.</w:t>
      </w:r>
      <w:proofErr w:type="gramEnd"/>
      <w:r>
        <w:rPr>
          <w:rFonts w:ascii="Times New Roman" w:hAnsi="Times New Roman" w:cs="Times New Roman"/>
          <w:b/>
          <w:sz w:val="28"/>
          <w:u w:val="single"/>
        </w:rPr>
        <w:t xml:space="preserve"> Занятость </w:t>
      </w: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32. Система национальных счётов и её основные показатели: Валовой национальный продукт.</w:t>
      </w: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p>
    <w:p w:rsidR="00955FA1" w:rsidRDefault="00955FA1"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33. Валовой внутренний продукт</w:t>
      </w:r>
      <w:proofErr w:type="gramStart"/>
      <w:r>
        <w:rPr>
          <w:rFonts w:ascii="Times New Roman" w:hAnsi="Times New Roman" w:cs="Times New Roman"/>
          <w:b/>
          <w:sz w:val="28"/>
          <w:u w:val="single"/>
        </w:rPr>
        <w:t>.</w:t>
      </w:r>
      <w:proofErr w:type="gramEnd"/>
      <w:r>
        <w:rPr>
          <w:rFonts w:ascii="Times New Roman" w:hAnsi="Times New Roman" w:cs="Times New Roman"/>
          <w:b/>
          <w:sz w:val="28"/>
          <w:u w:val="single"/>
        </w:rPr>
        <w:t xml:space="preserve"> Чистый национальный продукт</w:t>
      </w:r>
      <w:proofErr w:type="gramStart"/>
      <w:r w:rsidR="00456CFF">
        <w:rPr>
          <w:rFonts w:ascii="Times New Roman" w:hAnsi="Times New Roman" w:cs="Times New Roman"/>
          <w:b/>
          <w:sz w:val="28"/>
          <w:u w:val="single"/>
        </w:rPr>
        <w:t>.</w:t>
      </w:r>
      <w:proofErr w:type="gramEnd"/>
      <w:r w:rsidR="00456CFF">
        <w:rPr>
          <w:rFonts w:ascii="Times New Roman" w:hAnsi="Times New Roman" w:cs="Times New Roman"/>
          <w:b/>
          <w:sz w:val="28"/>
          <w:u w:val="single"/>
        </w:rPr>
        <w:t xml:space="preserve"> Национальный доход</w:t>
      </w:r>
      <w:proofErr w:type="gramStart"/>
      <w:r w:rsidR="00456CFF">
        <w:rPr>
          <w:rFonts w:ascii="Times New Roman" w:hAnsi="Times New Roman" w:cs="Times New Roman"/>
          <w:b/>
          <w:sz w:val="28"/>
          <w:u w:val="single"/>
        </w:rPr>
        <w:t>.</w:t>
      </w:r>
      <w:proofErr w:type="gramEnd"/>
      <w:r w:rsidR="00456CFF">
        <w:rPr>
          <w:rFonts w:ascii="Times New Roman" w:hAnsi="Times New Roman" w:cs="Times New Roman"/>
          <w:b/>
          <w:sz w:val="28"/>
          <w:u w:val="single"/>
        </w:rPr>
        <w:t xml:space="preserve"> Личный доход</w:t>
      </w:r>
      <w:proofErr w:type="gramStart"/>
      <w:r w:rsidR="00456CFF">
        <w:rPr>
          <w:rFonts w:ascii="Times New Roman" w:hAnsi="Times New Roman" w:cs="Times New Roman"/>
          <w:b/>
          <w:sz w:val="28"/>
          <w:u w:val="single"/>
        </w:rPr>
        <w:t>.</w:t>
      </w:r>
      <w:proofErr w:type="gramEnd"/>
      <w:r w:rsidR="00456CFF">
        <w:rPr>
          <w:rFonts w:ascii="Times New Roman" w:hAnsi="Times New Roman" w:cs="Times New Roman"/>
          <w:b/>
          <w:sz w:val="28"/>
          <w:u w:val="single"/>
        </w:rPr>
        <w:t xml:space="preserve"> Личный располагаемый доход</w:t>
      </w: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34. Экономический рост</w:t>
      </w:r>
      <w:proofErr w:type="gramStart"/>
      <w:r>
        <w:rPr>
          <w:rFonts w:ascii="Times New Roman" w:hAnsi="Times New Roman" w:cs="Times New Roman"/>
          <w:b/>
          <w:sz w:val="28"/>
          <w:u w:val="single"/>
        </w:rPr>
        <w:t>.</w:t>
      </w:r>
      <w:proofErr w:type="gramEnd"/>
      <w:r>
        <w:rPr>
          <w:rFonts w:ascii="Times New Roman" w:hAnsi="Times New Roman" w:cs="Times New Roman"/>
          <w:b/>
          <w:sz w:val="28"/>
          <w:u w:val="single"/>
        </w:rPr>
        <w:t xml:space="preserve"> Типы экономического роста</w:t>
      </w:r>
      <w:proofErr w:type="gramStart"/>
      <w:r>
        <w:rPr>
          <w:rFonts w:ascii="Times New Roman" w:hAnsi="Times New Roman" w:cs="Times New Roman"/>
          <w:b/>
          <w:sz w:val="28"/>
          <w:u w:val="single"/>
        </w:rPr>
        <w:t>.</w:t>
      </w:r>
      <w:proofErr w:type="gramEnd"/>
      <w:r>
        <w:rPr>
          <w:rFonts w:ascii="Times New Roman" w:hAnsi="Times New Roman" w:cs="Times New Roman"/>
          <w:b/>
          <w:sz w:val="28"/>
          <w:u w:val="single"/>
        </w:rPr>
        <w:t xml:space="preserve"> Факторы экономического роста</w:t>
      </w: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35. Отрицательные и положительные стороны экономического роста</w:t>
      </w: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36. Циклы и кризисы</w:t>
      </w:r>
      <w:proofErr w:type="gramStart"/>
      <w:r>
        <w:rPr>
          <w:rFonts w:ascii="Times New Roman" w:hAnsi="Times New Roman" w:cs="Times New Roman"/>
          <w:b/>
          <w:sz w:val="28"/>
          <w:u w:val="single"/>
        </w:rPr>
        <w:t>.</w:t>
      </w:r>
      <w:proofErr w:type="gramEnd"/>
      <w:r>
        <w:rPr>
          <w:rFonts w:ascii="Times New Roman" w:hAnsi="Times New Roman" w:cs="Times New Roman"/>
          <w:b/>
          <w:sz w:val="28"/>
          <w:u w:val="single"/>
        </w:rPr>
        <w:t xml:space="preserve"> Антикризисная политика</w:t>
      </w: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37. Понятие, причины, виды, экономические и социальные последствия инфляции</w:t>
      </w: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38. сущность категории «занятость»</w:t>
      </w:r>
      <w:proofErr w:type="gramStart"/>
      <w:r>
        <w:rPr>
          <w:rFonts w:ascii="Times New Roman" w:hAnsi="Times New Roman" w:cs="Times New Roman"/>
          <w:b/>
          <w:sz w:val="28"/>
          <w:u w:val="single"/>
        </w:rPr>
        <w:t xml:space="preserve">. </w:t>
      </w:r>
      <w:proofErr w:type="gramEnd"/>
      <w:r>
        <w:rPr>
          <w:rFonts w:ascii="Times New Roman" w:hAnsi="Times New Roman" w:cs="Times New Roman"/>
          <w:b/>
          <w:sz w:val="28"/>
          <w:u w:val="single"/>
        </w:rPr>
        <w:t>«Рынок труда» - как экономическая категория</w:t>
      </w: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39. Спрос и предложение на рабочую силу. Безработица: формы, виды, уровень безработицы</w:t>
      </w:r>
    </w:p>
    <w:p w:rsidR="00456CFF" w:rsidRDefault="00456CFF" w:rsidP="00A60B47">
      <w:pPr>
        <w:tabs>
          <w:tab w:val="left" w:pos="142"/>
        </w:tabs>
        <w:spacing w:after="0" w:line="240" w:lineRule="auto"/>
        <w:ind w:left="567"/>
        <w:jc w:val="both"/>
        <w:rPr>
          <w:rFonts w:ascii="Times New Roman" w:hAnsi="Times New Roman" w:cs="Times New Roman"/>
          <w:b/>
          <w:sz w:val="28"/>
          <w:u w:val="single"/>
        </w:rPr>
      </w:pPr>
    </w:p>
    <w:p w:rsidR="00456CFF" w:rsidRPr="00B43908" w:rsidRDefault="00456CFF" w:rsidP="00A60B47">
      <w:pPr>
        <w:tabs>
          <w:tab w:val="left" w:pos="142"/>
        </w:tabs>
        <w:spacing w:after="0" w:line="240" w:lineRule="auto"/>
        <w:ind w:left="567"/>
        <w:jc w:val="both"/>
        <w:rPr>
          <w:rFonts w:ascii="Times New Roman" w:hAnsi="Times New Roman" w:cs="Times New Roman"/>
          <w:b/>
          <w:sz w:val="28"/>
          <w:u w:val="single"/>
        </w:rPr>
      </w:pPr>
      <w:r>
        <w:rPr>
          <w:rFonts w:ascii="Times New Roman" w:hAnsi="Times New Roman" w:cs="Times New Roman"/>
          <w:b/>
          <w:sz w:val="28"/>
          <w:u w:val="single"/>
        </w:rPr>
        <w:t>40. Государственное регулирование занятости</w:t>
      </w:r>
    </w:p>
    <w:sectPr w:rsidR="00456CFF" w:rsidRPr="00B43908" w:rsidSect="000B15B6">
      <w:pgSz w:w="11906" w:h="16838"/>
      <w:pgMar w:top="426" w:right="424"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numPicBullet w:numPicBulletId="2">
    <w:pict>
      <v:shape id="_x0000_i1036" type="#_x0000_t75" style="width:3in;height:3in" o:bullet="t"/>
    </w:pict>
  </w:numPicBullet>
  <w:numPicBullet w:numPicBulletId="3">
    <w:pict>
      <v:shape id="_x0000_i1037" type="#_x0000_t75" style="width:3in;height:3in" o:bullet="t"/>
    </w:pict>
  </w:numPicBullet>
  <w:abstractNum w:abstractNumId="0">
    <w:nsid w:val="004E4F8F"/>
    <w:multiLevelType w:val="multilevel"/>
    <w:tmpl w:val="D230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082F16"/>
    <w:multiLevelType w:val="multilevel"/>
    <w:tmpl w:val="3D56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E29E4"/>
    <w:multiLevelType w:val="multilevel"/>
    <w:tmpl w:val="9A682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4A0F29"/>
    <w:multiLevelType w:val="multilevel"/>
    <w:tmpl w:val="92F42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BD7223"/>
    <w:multiLevelType w:val="multilevel"/>
    <w:tmpl w:val="D76E2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30386F"/>
    <w:multiLevelType w:val="multilevel"/>
    <w:tmpl w:val="62BE75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985AFB"/>
    <w:multiLevelType w:val="multilevel"/>
    <w:tmpl w:val="1FEC0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423825"/>
    <w:multiLevelType w:val="multilevel"/>
    <w:tmpl w:val="60B447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DC5FFF"/>
    <w:multiLevelType w:val="multilevel"/>
    <w:tmpl w:val="EDD6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9752FF"/>
    <w:multiLevelType w:val="multilevel"/>
    <w:tmpl w:val="7E3643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0D5A7F"/>
    <w:multiLevelType w:val="multilevel"/>
    <w:tmpl w:val="EA2C1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7A35A8"/>
    <w:multiLevelType w:val="multilevel"/>
    <w:tmpl w:val="54E897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9727C8"/>
    <w:multiLevelType w:val="multilevel"/>
    <w:tmpl w:val="E09EC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9B5A32"/>
    <w:multiLevelType w:val="multilevel"/>
    <w:tmpl w:val="0826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B41025"/>
    <w:multiLevelType w:val="hybridMultilevel"/>
    <w:tmpl w:val="B3F2E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925B6A"/>
    <w:multiLevelType w:val="multilevel"/>
    <w:tmpl w:val="920EA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AA5B69"/>
    <w:multiLevelType w:val="hybridMultilevel"/>
    <w:tmpl w:val="2F2E57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6875E51"/>
    <w:multiLevelType w:val="multilevel"/>
    <w:tmpl w:val="18806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BA7695"/>
    <w:multiLevelType w:val="multilevel"/>
    <w:tmpl w:val="2DB25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9870E2"/>
    <w:multiLevelType w:val="multilevel"/>
    <w:tmpl w:val="B0D8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5741C90"/>
    <w:multiLevelType w:val="multilevel"/>
    <w:tmpl w:val="CD8E4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324679"/>
    <w:multiLevelType w:val="multilevel"/>
    <w:tmpl w:val="C7162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BC47FB"/>
    <w:multiLevelType w:val="multilevel"/>
    <w:tmpl w:val="71BA5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665878"/>
    <w:multiLevelType w:val="multilevel"/>
    <w:tmpl w:val="7960E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35752A6"/>
    <w:multiLevelType w:val="multilevel"/>
    <w:tmpl w:val="DB1EB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C416AC"/>
    <w:multiLevelType w:val="multilevel"/>
    <w:tmpl w:val="CE808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620A97"/>
    <w:multiLevelType w:val="multilevel"/>
    <w:tmpl w:val="F70A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
  </w:num>
  <w:num w:numId="3">
    <w:abstractNumId w:val="17"/>
  </w:num>
  <w:num w:numId="4">
    <w:abstractNumId w:val="1"/>
  </w:num>
  <w:num w:numId="5">
    <w:abstractNumId w:val="23"/>
  </w:num>
  <w:num w:numId="6">
    <w:abstractNumId w:val="15"/>
  </w:num>
  <w:num w:numId="7">
    <w:abstractNumId w:val="19"/>
  </w:num>
  <w:num w:numId="8">
    <w:abstractNumId w:val="4"/>
  </w:num>
  <w:num w:numId="9">
    <w:abstractNumId w:val="10"/>
  </w:num>
  <w:num w:numId="10">
    <w:abstractNumId w:val="24"/>
  </w:num>
  <w:num w:numId="11">
    <w:abstractNumId w:val="0"/>
  </w:num>
  <w:num w:numId="12">
    <w:abstractNumId w:val="21"/>
  </w:num>
  <w:num w:numId="13">
    <w:abstractNumId w:val="6"/>
  </w:num>
  <w:num w:numId="14">
    <w:abstractNumId w:val="5"/>
  </w:num>
  <w:num w:numId="15">
    <w:abstractNumId w:val="7"/>
  </w:num>
  <w:num w:numId="16">
    <w:abstractNumId w:val="11"/>
  </w:num>
  <w:num w:numId="17">
    <w:abstractNumId w:val="12"/>
  </w:num>
  <w:num w:numId="18">
    <w:abstractNumId w:val="8"/>
  </w:num>
  <w:num w:numId="19">
    <w:abstractNumId w:val="13"/>
  </w:num>
  <w:num w:numId="20">
    <w:abstractNumId w:val="3"/>
  </w:num>
  <w:num w:numId="21">
    <w:abstractNumId w:val="16"/>
  </w:num>
  <w:num w:numId="22">
    <w:abstractNumId w:val="18"/>
  </w:num>
  <w:num w:numId="23">
    <w:abstractNumId w:val="20"/>
  </w:num>
  <w:num w:numId="24">
    <w:abstractNumId w:val="25"/>
  </w:num>
  <w:num w:numId="25">
    <w:abstractNumId w:val="26"/>
  </w:num>
  <w:num w:numId="26">
    <w:abstractNumId w:val="9"/>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0F99"/>
    <w:rsid w:val="0001662A"/>
    <w:rsid w:val="00025F20"/>
    <w:rsid w:val="00040DA1"/>
    <w:rsid w:val="000775E4"/>
    <w:rsid w:val="00080040"/>
    <w:rsid w:val="00085E70"/>
    <w:rsid w:val="000B15B6"/>
    <w:rsid w:val="000C5E3C"/>
    <w:rsid w:val="00116835"/>
    <w:rsid w:val="00143ECA"/>
    <w:rsid w:val="001A1F72"/>
    <w:rsid w:val="001C05E3"/>
    <w:rsid w:val="002034E9"/>
    <w:rsid w:val="00233215"/>
    <w:rsid w:val="00276590"/>
    <w:rsid w:val="00380364"/>
    <w:rsid w:val="004274A4"/>
    <w:rsid w:val="004341B0"/>
    <w:rsid w:val="0044103F"/>
    <w:rsid w:val="00456CFF"/>
    <w:rsid w:val="004B0F0E"/>
    <w:rsid w:val="004C0F99"/>
    <w:rsid w:val="004D0E95"/>
    <w:rsid w:val="004D38B8"/>
    <w:rsid w:val="004E33FA"/>
    <w:rsid w:val="00500279"/>
    <w:rsid w:val="00530CF7"/>
    <w:rsid w:val="005706CE"/>
    <w:rsid w:val="005F48FB"/>
    <w:rsid w:val="0066749B"/>
    <w:rsid w:val="00674BE1"/>
    <w:rsid w:val="006A5B74"/>
    <w:rsid w:val="006C6453"/>
    <w:rsid w:val="006F0EDF"/>
    <w:rsid w:val="009138E7"/>
    <w:rsid w:val="009231F4"/>
    <w:rsid w:val="009526A8"/>
    <w:rsid w:val="00955FA1"/>
    <w:rsid w:val="0096104A"/>
    <w:rsid w:val="00994AE8"/>
    <w:rsid w:val="009A79AC"/>
    <w:rsid w:val="00A20B5B"/>
    <w:rsid w:val="00A30F27"/>
    <w:rsid w:val="00A60B47"/>
    <w:rsid w:val="00A9482E"/>
    <w:rsid w:val="00AE52B7"/>
    <w:rsid w:val="00B355CE"/>
    <w:rsid w:val="00B43908"/>
    <w:rsid w:val="00C54587"/>
    <w:rsid w:val="00C82840"/>
    <w:rsid w:val="00CF28DC"/>
    <w:rsid w:val="00D2099A"/>
    <w:rsid w:val="00D27725"/>
    <w:rsid w:val="00DA677C"/>
    <w:rsid w:val="00DD1510"/>
    <w:rsid w:val="00E54395"/>
    <w:rsid w:val="00EA1B82"/>
    <w:rsid w:val="00EA5104"/>
    <w:rsid w:val="00ED1FEA"/>
    <w:rsid w:val="00F16EA8"/>
    <w:rsid w:val="00F56D0E"/>
    <w:rsid w:val="00F6089B"/>
    <w:rsid w:val="00F741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3FA"/>
  </w:style>
  <w:style w:type="paragraph" w:styleId="2">
    <w:name w:val="heading 2"/>
    <w:basedOn w:val="a"/>
    <w:link w:val="20"/>
    <w:uiPriority w:val="9"/>
    <w:qFormat/>
    <w:rsid w:val="0027659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355CE"/>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5706C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0F99"/>
    <w:pPr>
      <w:ind w:left="720"/>
      <w:contextualSpacing/>
    </w:pPr>
  </w:style>
  <w:style w:type="character" w:styleId="a4">
    <w:name w:val="Hyperlink"/>
    <w:basedOn w:val="a0"/>
    <w:uiPriority w:val="99"/>
    <w:semiHidden/>
    <w:unhideWhenUsed/>
    <w:rsid w:val="004C0F99"/>
    <w:rPr>
      <w:color w:val="0000FF"/>
      <w:u w:val="single"/>
    </w:rPr>
  </w:style>
  <w:style w:type="paragraph" w:styleId="a5">
    <w:name w:val="Normal (Web)"/>
    <w:basedOn w:val="a"/>
    <w:uiPriority w:val="99"/>
    <w:semiHidden/>
    <w:unhideWhenUsed/>
    <w:rsid w:val="004C0F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276590"/>
    <w:rPr>
      <w:rFonts w:ascii="Times New Roman" w:eastAsia="Times New Roman" w:hAnsi="Times New Roman" w:cs="Times New Roman"/>
      <w:b/>
      <w:bCs/>
      <w:sz w:val="36"/>
      <w:szCs w:val="36"/>
      <w:lang w:eastAsia="ru-RU"/>
    </w:rPr>
  </w:style>
  <w:style w:type="character" w:customStyle="1" w:styleId="mw-headline">
    <w:name w:val="mw-headline"/>
    <w:basedOn w:val="a0"/>
    <w:rsid w:val="00276590"/>
  </w:style>
  <w:style w:type="character" w:customStyle="1" w:styleId="editsection">
    <w:name w:val="editsection"/>
    <w:basedOn w:val="a0"/>
    <w:rsid w:val="00276590"/>
  </w:style>
  <w:style w:type="paragraph" w:styleId="a6">
    <w:name w:val="Body Text Indent"/>
    <w:basedOn w:val="a"/>
    <w:link w:val="a7"/>
    <w:uiPriority w:val="99"/>
    <w:semiHidden/>
    <w:unhideWhenUsed/>
    <w:rsid w:val="00AE52B7"/>
    <w:pPr>
      <w:spacing w:after="120" w:line="240" w:lineRule="auto"/>
      <w:ind w:left="283"/>
    </w:pPr>
    <w:rPr>
      <w:rFonts w:ascii="Times New Roman" w:eastAsia="Times New Roman" w:hAnsi="Times New Roman" w:cs="Times New Roman"/>
      <w:color w:val="000000"/>
      <w:sz w:val="24"/>
      <w:szCs w:val="24"/>
      <w:lang w:eastAsia="ru-RU"/>
    </w:rPr>
  </w:style>
  <w:style w:type="character" w:customStyle="1" w:styleId="a7">
    <w:name w:val="Основной текст с отступом Знак"/>
    <w:basedOn w:val="a0"/>
    <w:link w:val="a6"/>
    <w:uiPriority w:val="99"/>
    <w:semiHidden/>
    <w:rsid w:val="00AE52B7"/>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semiHidden/>
    <w:unhideWhenUsed/>
    <w:rsid w:val="00AE52B7"/>
    <w:pPr>
      <w:spacing w:after="120" w:line="480" w:lineRule="auto"/>
      <w:ind w:left="283"/>
    </w:pPr>
    <w:rPr>
      <w:rFonts w:ascii="Times New Roman" w:eastAsia="Times New Roman" w:hAnsi="Times New Roman" w:cs="Times New Roman"/>
      <w:color w:val="000000"/>
      <w:sz w:val="24"/>
      <w:szCs w:val="24"/>
      <w:lang w:eastAsia="ru-RU"/>
    </w:rPr>
  </w:style>
  <w:style w:type="character" w:customStyle="1" w:styleId="22">
    <w:name w:val="Основной текст с отступом 2 Знак"/>
    <w:basedOn w:val="a0"/>
    <w:link w:val="21"/>
    <w:uiPriority w:val="99"/>
    <w:semiHidden/>
    <w:rsid w:val="00AE52B7"/>
    <w:rPr>
      <w:rFonts w:ascii="Times New Roman" w:eastAsia="Times New Roman" w:hAnsi="Times New Roman" w:cs="Times New Roman"/>
      <w:color w:val="000000"/>
      <w:sz w:val="24"/>
      <w:szCs w:val="24"/>
      <w:lang w:eastAsia="ru-RU"/>
    </w:rPr>
  </w:style>
  <w:style w:type="character" w:styleId="a8">
    <w:name w:val="Strong"/>
    <w:basedOn w:val="a0"/>
    <w:uiPriority w:val="22"/>
    <w:qFormat/>
    <w:rsid w:val="00D27725"/>
    <w:rPr>
      <w:b/>
      <w:bCs/>
    </w:rPr>
  </w:style>
  <w:style w:type="paragraph" w:styleId="a9">
    <w:name w:val="Balloon Text"/>
    <w:basedOn w:val="a"/>
    <w:link w:val="aa"/>
    <w:uiPriority w:val="99"/>
    <w:semiHidden/>
    <w:unhideWhenUsed/>
    <w:rsid w:val="00D2772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27725"/>
    <w:rPr>
      <w:rFonts w:ascii="Tahoma" w:hAnsi="Tahoma" w:cs="Tahoma"/>
      <w:sz w:val="16"/>
      <w:szCs w:val="16"/>
    </w:rPr>
  </w:style>
  <w:style w:type="character" w:styleId="ab">
    <w:name w:val="Emphasis"/>
    <w:basedOn w:val="a0"/>
    <w:uiPriority w:val="20"/>
    <w:qFormat/>
    <w:rsid w:val="00B355CE"/>
    <w:rPr>
      <w:i/>
      <w:iCs/>
    </w:rPr>
  </w:style>
  <w:style w:type="character" w:customStyle="1" w:styleId="30">
    <w:name w:val="Заголовок 3 Знак"/>
    <w:basedOn w:val="a0"/>
    <w:link w:val="3"/>
    <w:uiPriority w:val="9"/>
    <w:semiHidden/>
    <w:rsid w:val="00B355CE"/>
    <w:rPr>
      <w:rFonts w:asciiTheme="majorHAnsi" w:eastAsiaTheme="majorEastAsia" w:hAnsiTheme="majorHAnsi" w:cstheme="majorBidi"/>
      <w:b/>
      <w:bCs/>
      <w:color w:val="4F81BD" w:themeColor="accent1"/>
    </w:rPr>
  </w:style>
  <w:style w:type="paragraph" w:styleId="ac">
    <w:name w:val="No Spacing"/>
    <w:uiPriority w:val="1"/>
    <w:qFormat/>
    <w:rsid w:val="009526A8"/>
    <w:pPr>
      <w:spacing w:after="0" w:line="240" w:lineRule="auto"/>
    </w:pPr>
  </w:style>
  <w:style w:type="character" w:customStyle="1" w:styleId="50">
    <w:name w:val="Заголовок 5 Знак"/>
    <w:basedOn w:val="a0"/>
    <w:link w:val="5"/>
    <w:uiPriority w:val="9"/>
    <w:semiHidden/>
    <w:rsid w:val="005706CE"/>
    <w:rPr>
      <w:rFonts w:asciiTheme="majorHAnsi" w:eastAsiaTheme="majorEastAsia" w:hAnsiTheme="majorHAnsi" w:cstheme="majorBidi"/>
      <w:color w:val="243F60" w:themeColor="accent1" w:themeShade="7F"/>
    </w:rPr>
  </w:style>
  <w:style w:type="character" w:customStyle="1" w:styleId="review-h52">
    <w:name w:val="review-h52"/>
    <w:basedOn w:val="a0"/>
    <w:rsid w:val="009A79AC"/>
    <w:rPr>
      <w:b/>
      <w:bCs/>
      <w:strike w:val="0"/>
      <w:dstrike w:val="0"/>
      <w:vanish w:val="0"/>
      <w:webHidden w:val="0"/>
      <w:color w:val="006699"/>
      <w:sz w:val="18"/>
      <w:szCs w:val="18"/>
      <w:u w:val="none"/>
      <w:effect w:val="none"/>
      <w:specVanish w:val="0"/>
    </w:rPr>
  </w:style>
  <w:style w:type="character" w:customStyle="1" w:styleId="term1">
    <w:name w:val="term1"/>
    <w:basedOn w:val="a0"/>
    <w:rsid w:val="00F74138"/>
    <w:rPr>
      <w:b/>
      <w:bCs/>
      <w:i/>
      <w:iCs/>
      <w:color w:val="8E1C1B"/>
    </w:rPr>
  </w:style>
  <w:style w:type="character" w:customStyle="1" w:styleId="m1">
    <w:name w:val="m1"/>
    <w:basedOn w:val="a0"/>
    <w:rsid w:val="00F74138"/>
    <w:rPr>
      <w:i/>
      <w:iCs/>
    </w:rPr>
  </w:style>
</w:styles>
</file>

<file path=word/webSettings.xml><?xml version="1.0" encoding="utf-8"?>
<w:webSettings xmlns:r="http://schemas.openxmlformats.org/officeDocument/2006/relationships" xmlns:w="http://schemas.openxmlformats.org/wordprocessingml/2006/main">
  <w:divs>
    <w:div w:id="141392979">
      <w:bodyDiv w:val="1"/>
      <w:marLeft w:val="0"/>
      <w:marRight w:val="0"/>
      <w:marTop w:val="0"/>
      <w:marBottom w:val="0"/>
      <w:divBdr>
        <w:top w:val="none" w:sz="0" w:space="0" w:color="auto"/>
        <w:left w:val="none" w:sz="0" w:space="0" w:color="auto"/>
        <w:bottom w:val="none" w:sz="0" w:space="0" w:color="auto"/>
        <w:right w:val="none" w:sz="0" w:space="0" w:color="auto"/>
      </w:divBdr>
      <w:divsChild>
        <w:div w:id="1675762480">
          <w:marLeft w:val="0"/>
          <w:marRight w:val="0"/>
          <w:marTop w:val="0"/>
          <w:marBottom w:val="0"/>
          <w:divBdr>
            <w:top w:val="none" w:sz="0" w:space="0" w:color="auto"/>
            <w:left w:val="none" w:sz="0" w:space="0" w:color="auto"/>
            <w:bottom w:val="none" w:sz="0" w:space="0" w:color="auto"/>
            <w:right w:val="none" w:sz="0" w:space="0" w:color="auto"/>
          </w:divBdr>
          <w:divsChild>
            <w:div w:id="7024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6284">
      <w:bodyDiv w:val="1"/>
      <w:marLeft w:val="0"/>
      <w:marRight w:val="0"/>
      <w:marTop w:val="0"/>
      <w:marBottom w:val="0"/>
      <w:divBdr>
        <w:top w:val="none" w:sz="0" w:space="0" w:color="auto"/>
        <w:left w:val="none" w:sz="0" w:space="0" w:color="auto"/>
        <w:bottom w:val="none" w:sz="0" w:space="0" w:color="auto"/>
        <w:right w:val="none" w:sz="0" w:space="0" w:color="auto"/>
      </w:divBdr>
      <w:divsChild>
        <w:div w:id="436609353">
          <w:marLeft w:val="0"/>
          <w:marRight w:val="0"/>
          <w:marTop w:val="0"/>
          <w:marBottom w:val="0"/>
          <w:divBdr>
            <w:top w:val="none" w:sz="0" w:space="0" w:color="auto"/>
            <w:left w:val="none" w:sz="0" w:space="0" w:color="auto"/>
            <w:bottom w:val="none" w:sz="0" w:space="0" w:color="auto"/>
            <w:right w:val="none" w:sz="0" w:space="0" w:color="auto"/>
          </w:divBdr>
          <w:divsChild>
            <w:div w:id="586229076">
              <w:marLeft w:val="0"/>
              <w:marRight w:val="0"/>
              <w:marTop w:val="0"/>
              <w:marBottom w:val="0"/>
              <w:divBdr>
                <w:top w:val="none" w:sz="0" w:space="0" w:color="auto"/>
                <w:left w:val="none" w:sz="0" w:space="0" w:color="auto"/>
                <w:bottom w:val="none" w:sz="0" w:space="0" w:color="auto"/>
                <w:right w:val="none" w:sz="0" w:space="0" w:color="auto"/>
              </w:divBdr>
              <w:divsChild>
                <w:div w:id="1979995159">
                  <w:marLeft w:val="0"/>
                  <w:marRight w:val="0"/>
                  <w:marTop w:val="0"/>
                  <w:marBottom w:val="0"/>
                  <w:divBdr>
                    <w:top w:val="none" w:sz="0" w:space="0" w:color="auto"/>
                    <w:left w:val="none" w:sz="0" w:space="0" w:color="auto"/>
                    <w:bottom w:val="none" w:sz="0" w:space="0" w:color="auto"/>
                    <w:right w:val="none" w:sz="0" w:space="0" w:color="auto"/>
                  </w:divBdr>
                  <w:divsChild>
                    <w:div w:id="337462296">
                      <w:marLeft w:val="3300"/>
                      <w:marRight w:val="3750"/>
                      <w:marTop w:val="0"/>
                      <w:marBottom w:val="300"/>
                      <w:divBdr>
                        <w:top w:val="none" w:sz="0" w:space="0" w:color="auto"/>
                        <w:left w:val="none" w:sz="0" w:space="0" w:color="auto"/>
                        <w:bottom w:val="none" w:sz="0" w:space="0" w:color="auto"/>
                        <w:right w:val="none" w:sz="0" w:space="0" w:color="auto"/>
                      </w:divBdr>
                      <w:divsChild>
                        <w:div w:id="391581414">
                          <w:marLeft w:val="0"/>
                          <w:marRight w:val="0"/>
                          <w:marTop w:val="0"/>
                          <w:marBottom w:val="0"/>
                          <w:divBdr>
                            <w:top w:val="none" w:sz="0" w:space="0" w:color="auto"/>
                            <w:left w:val="none" w:sz="0" w:space="0" w:color="auto"/>
                            <w:bottom w:val="none" w:sz="0" w:space="0" w:color="auto"/>
                            <w:right w:val="none" w:sz="0" w:space="0" w:color="auto"/>
                          </w:divBdr>
                          <w:divsChild>
                            <w:div w:id="826480599">
                              <w:marLeft w:val="0"/>
                              <w:marRight w:val="0"/>
                              <w:marTop w:val="0"/>
                              <w:marBottom w:val="0"/>
                              <w:divBdr>
                                <w:top w:val="none" w:sz="0" w:space="0" w:color="auto"/>
                                <w:left w:val="none" w:sz="0" w:space="0" w:color="auto"/>
                                <w:bottom w:val="none" w:sz="0" w:space="0" w:color="auto"/>
                                <w:right w:val="none" w:sz="0" w:space="0" w:color="auto"/>
                              </w:divBdr>
                              <w:divsChild>
                                <w:div w:id="2059165837">
                                  <w:marLeft w:val="0"/>
                                  <w:marRight w:val="0"/>
                                  <w:marTop w:val="0"/>
                                  <w:marBottom w:val="0"/>
                                  <w:divBdr>
                                    <w:top w:val="none" w:sz="0" w:space="0" w:color="auto"/>
                                    <w:left w:val="none" w:sz="0" w:space="0" w:color="auto"/>
                                    <w:bottom w:val="none" w:sz="0" w:space="0" w:color="auto"/>
                                    <w:right w:val="none" w:sz="0" w:space="0" w:color="auto"/>
                                  </w:divBdr>
                                  <w:divsChild>
                                    <w:div w:id="1687360733">
                                      <w:marLeft w:val="0"/>
                                      <w:marRight w:val="0"/>
                                      <w:marTop w:val="0"/>
                                      <w:marBottom w:val="0"/>
                                      <w:divBdr>
                                        <w:top w:val="none" w:sz="0" w:space="0" w:color="auto"/>
                                        <w:left w:val="none" w:sz="0" w:space="0" w:color="auto"/>
                                        <w:bottom w:val="none" w:sz="0" w:space="0" w:color="auto"/>
                                        <w:right w:val="none" w:sz="0" w:space="0" w:color="auto"/>
                                      </w:divBdr>
                                      <w:divsChild>
                                        <w:div w:id="1282764423">
                                          <w:marLeft w:val="0"/>
                                          <w:marRight w:val="0"/>
                                          <w:marTop w:val="0"/>
                                          <w:marBottom w:val="0"/>
                                          <w:divBdr>
                                            <w:top w:val="none" w:sz="0" w:space="0" w:color="auto"/>
                                            <w:left w:val="none" w:sz="0" w:space="0" w:color="auto"/>
                                            <w:bottom w:val="none" w:sz="0" w:space="0" w:color="auto"/>
                                            <w:right w:val="none" w:sz="0" w:space="0" w:color="auto"/>
                                          </w:divBdr>
                                          <w:divsChild>
                                            <w:div w:id="1253783378">
                                              <w:marLeft w:val="225"/>
                                              <w:marRight w:val="225"/>
                                              <w:marTop w:val="0"/>
                                              <w:marBottom w:val="0"/>
                                              <w:divBdr>
                                                <w:top w:val="none" w:sz="0" w:space="0" w:color="auto"/>
                                                <w:left w:val="none" w:sz="0" w:space="0" w:color="auto"/>
                                                <w:bottom w:val="none" w:sz="0" w:space="0" w:color="auto"/>
                                                <w:right w:val="none" w:sz="0" w:space="0" w:color="auto"/>
                                              </w:divBdr>
                                              <w:divsChild>
                                                <w:div w:id="1610620828">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sChild>
                                            </w:div>
                                          </w:divsChild>
                                        </w:div>
                                      </w:divsChild>
                                    </w:div>
                                  </w:divsChild>
                                </w:div>
                              </w:divsChild>
                            </w:div>
                          </w:divsChild>
                        </w:div>
                      </w:divsChild>
                    </w:div>
                  </w:divsChild>
                </w:div>
              </w:divsChild>
            </w:div>
          </w:divsChild>
        </w:div>
      </w:divsChild>
    </w:div>
    <w:div w:id="181821923">
      <w:bodyDiv w:val="1"/>
      <w:marLeft w:val="0"/>
      <w:marRight w:val="0"/>
      <w:marTop w:val="0"/>
      <w:marBottom w:val="0"/>
      <w:divBdr>
        <w:top w:val="none" w:sz="0" w:space="0" w:color="auto"/>
        <w:left w:val="none" w:sz="0" w:space="0" w:color="auto"/>
        <w:bottom w:val="none" w:sz="0" w:space="0" w:color="auto"/>
        <w:right w:val="none" w:sz="0" w:space="0" w:color="auto"/>
      </w:divBdr>
      <w:divsChild>
        <w:div w:id="1626351882">
          <w:marLeft w:val="0"/>
          <w:marRight w:val="0"/>
          <w:marTop w:val="0"/>
          <w:marBottom w:val="0"/>
          <w:divBdr>
            <w:top w:val="none" w:sz="0" w:space="0" w:color="auto"/>
            <w:left w:val="none" w:sz="0" w:space="0" w:color="auto"/>
            <w:bottom w:val="none" w:sz="0" w:space="0" w:color="auto"/>
            <w:right w:val="none" w:sz="0" w:space="0" w:color="auto"/>
          </w:divBdr>
          <w:divsChild>
            <w:div w:id="1314216348">
              <w:marLeft w:val="0"/>
              <w:marRight w:val="0"/>
              <w:marTop w:val="0"/>
              <w:marBottom w:val="0"/>
              <w:divBdr>
                <w:top w:val="none" w:sz="0" w:space="0" w:color="auto"/>
                <w:left w:val="none" w:sz="0" w:space="0" w:color="auto"/>
                <w:bottom w:val="none" w:sz="0" w:space="0" w:color="auto"/>
                <w:right w:val="none" w:sz="0" w:space="0" w:color="auto"/>
              </w:divBdr>
              <w:divsChild>
                <w:div w:id="895354479">
                  <w:marLeft w:val="0"/>
                  <w:marRight w:val="0"/>
                  <w:marTop w:val="0"/>
                  <w:marBottom w:val="0"/>
                  <w:divBdr>
                    <w:top w:val="none" w:sz="0" w:space="0" w:color="auto"/>
                    <w:left w:val="none" w:sz="0" w:space="0" w:color="auto"/>
                    <w:bottom w:val="none" w:sz="0" w:space="0" w:color="auto"/>
                    <w:right w:val="none" w:sz="0" w:space="0" w:color="auto"/>
                  </w:divBdr>
                  <w:divsChild>
                    <w:div w:id="239142400">
                      <w:marLeft w:val="3300"/>
                      <w:marRight w:val="3750"/>
                      <w:marTop w:val="0"/>
                      <w:marBottom w:val="300"/>
                      <w:divBdr>
                        <w:top w:val="none" w:sz="0" w:space="0" w:color="auto"/>
                        <w:left w:val="none" w:sz="0" w:space="0" w:color="auto"/>
                        <w:bottom w:val="none" w:sz="0" w:space="0" w:color="auto"/>
                        <w:right w:val="none" w:sz="0" w:space="0" w:color="auto"/>
                      </w:divBdr>
                      <w:divsChild>
                        <w:div w:id="2115050161">
                          <w:marLeft w:val="0"/>
                          <w:marRight w:val="0"/>
                          <w:marTop w:val="0"/>
                          <w:marBottom w:val="0"/>
                          <w:divBdr>
                            <w:top w:val="none" w:sz="0" w:space="0" w:color="auto"/>
                            <w:left w:val="none" w:sz="0" w:space="0" w:color="auto"/>
                            <w:bottom w:val="none" w:sz="0" w:space="0" w:color="auto"/>
                            <w:right w:val="none" w:sz="0" w:space="0" w:color="auto"/>
                          </w:divBdr>
                          <w:divsChild>
                            <w:div w:id="112216149">
                              <w:marLeft w:val="0"/>
                              <w:marRight w:val="0"/>
                              <w:marTop w:val="0"/>
                              <w:marBottom w:val="0"/>
                              <w:divBdr>
                                <w:top w:val="none" w:sz="0" w:space="0" w:color="auto"/>
                                <w:left w:val="none" w:sz="0" w:space="0" w:color="auto"/>
                                <w:bottom w:val="none" w:sz="0" w:space="0" w:color="auto"/>
                                <w:right w:val="none" w:sz="0" w:space="0" w:color="auto"/>
                              </w:divBdr>
                              <w:divsChild>
                                <w:div w:id="445999759">
                                  <w:marLeft w:val="0"/>
                                  <w:marRight w:val="0"/>
                                  <w:marTop w:val="0"/>
                                  <w:marBottom w:val="0"/>
                                  <w:divBdr>
                                    <w:top w:val="none" w:sz="0" w:space="0" w:color="auto"/>
                                    <w:left w:val="none" w:sz="0" w:space="0" w:color="auto"/>
                                    <w:bottom w:val="none" w:sz="0" w:space="0" w:color="auto"/>
                                    <w:right w:val="none" w:sz="0" w:space="0" w:color="auto"/>
                                  </w:divBdr>
                                  <w:divsChild>
                                    <w:div w:id="2107381435">
                                      <w:marLeft w:val="0"/>
                                      <w:marRight w:val="0"/>
                                      <w:marTop w:val="0"/>
                                      <w:marBottom w:val="0"/>
                                      <w:divBdr>
                                        <w:top w:val="none" w:sz="0" w:space="0" w:color="auto"/>
                                        <w:left w:val="none" w:sz="0" w:space="0" w:color="auto"/>
                                        <w:bottom w:val="none" w:sz="0" w:space="0" w:color="auto"/>
                                        <w:right w:val="none" w:sz="0" w:space="0" w:color="auto"/>
                                      </w:divBdr>
                                      <w:divsChild>
                                        <w:div w:id="2132479834">
                                          <w:marLeft w:val="0"/>
                                          <w:marRight w:val="0"/>
                                          <w:marTop w:val="0"/>
                                          <w:marBottom w:val="0"/>
                                          <w:divBdr>
                                            <w:top w:val="none" w:sz="0" w:space="0" w:color="auto"/>
                                            <w:left w:val="none" w:sz="0" w:space="0" w:color="auto"/>
                                            <w:bottom w:val="none" w:sz="0" w:space="0" w:color="auto"/>
                                            <w:right w:val="none" w:sz="0" w:space="0" w:color="auto"/>
                                          </w:divBdr>
                                          <w:divsChild>
                                            <w:div w:id="60561821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5915474">
      <w:bodyDiv w:val="1"/>
      <w:marLeft w:val="0"/>
      <w:marRight w:val="0"/>
      <w:marTop w:val="0"/>
      <w:marBottom w:val="0"/>
      <w:divBdr>
        <w:top w:val="none" w:sz="0" w:space="0" w:color="auto"/>
        <w:left w:val="none" w:sz="0" w:space="0" w:color="auto"/>
        <w:bottom w:val="none" w:sz="0" w:space="0" w:color="auto"/>
        <w:right w:val="none" w:sz="0" w:space="0" w:color="auto"/>
      </w:divBdr>
    </w:div>
    <w:div w:id="400563624">
      <w:bodyDiv w:val="1"/>
      <w:marLeft w:val="0"/>
      <w:marRight w:val="0"/>
      <w:marTop w:val="0"/>
      <w:marBottom w:val="0"/>
      <w:divBdr>
        <w:top w:val="none" w:sz="0" w:space="0" w:color="auto"/>
        <w:left w:val="none" w:sz="0" w:space="0" w:color="auto"/>
        <w:bottom w:val="none" w:sz="0" w:space="0" w:color="auto"/>
        <w:right w:val="none" w:sz="0" w:space="0" w:color="auto"/>
      </w:divBdr>
      <w:divsChild>
        <w:div w:id="1843623464">
          <w:marLeft w:val="0"/>
          <w:marRight w:val="0"/>
          <w:marTop w:val="0"/>
          <w:marBottom w:val="0"/>
          <w:divBdr>
            <w:top w:val="none" w:sz="0" w:space="0" w:color="auto"/>
            <w:left w:val="none" w:sz="0" w:space="0" w:color="auto"/>
            <w:bottom w:val="none" w:sz="0" w:space="0" w:color="auto"/>
            <w:right w:val="none" w:sz="0" w:space="0" w:color="auto"/>
          </w:divBdr>
          <w:divsChild>
            <w:div w:id="1257909968">
              <w:marLeft w:val="0"/>
              <w:marRight w:val="0"/>
              <w:marTop w:val="0"/>
              <w:marBottom w:val="0"/>
              <w:divBdr>
                <w:top w:val="none" w:sz="0" w:space="0" w:color="auto"/>
                <w:left w:val="none" w:sz="0" w:space="0" w:color="auto"/>
                <w:bottom w:val="none" w:sz="0" w:space="0" w:color="auto"/>
                <w:right w:val="none" w:sz="0" w:space="0" w:color="auto"/>
              </w:divBdr>
              <w:divsChild>
                <w:div w:id="696469814">
                  <w:marLeft w:val="0"/>
                  <w:marRight w:val="0"/>
                  <w:marTop w:val="0"/>
                  <w:marBottom w:val="0"/>
                  <w:divBdr>
                    <w:top w:val="none" w:sz="0" w:space="0" w:color="auto"/>
                    <w:left w:val="none" w:sz="0" w:space="0" w:color="auto"/>
                    <w:bottom w:val="none" w:sz="0" w:space="0" w:color="auto"/>
                    <w:right w:val="none" w:sz="0" w:space="0" w:color="auto"/>
                  </w:divBdr>
                  <w:divsChild>
                    <w:div w:id="1640916747">
                      <w:marLeft w:val="3300"/>
                      <w:marRight w:val="3750"/>
                      <w:marTop w:val="0"/>
                      <w:marBottom w:val="300"/>
                      <w:divBdr>
                        <w:top w:val="none" w:sz="0" w:space="0" w:color="auto"/>
                        <w:left w:val="none" w:sz="0" w:space="0" w:color="auto"/>
                        <w:bottom w:val="none" w:sz="0" w:space="0" w:color="auto"/>
                        <w:right w:val="none" w:sz="0" w:space="0" w:color="auto"/>
                      </w:divBdr>
                      <w:divsChild>
                        <w:div w:id="395861181">
                          <w:marLeft w:val="0"/>
                          <w:marRight w:val="0"/>
                          <w:marTop w:val="0"/>
                          <w:marBottom w:val="0"/>
                          <w:divBdr>
                            <w:top w:val="none" w:sz="0" w:space="0" w:color="auto"/>
                            <w:left w:val="none" w:sz="0" w:space="0" w:color="auto"/>
                            <w:bottom w:val="none" w:sz="0" w:space="0" w:color="auto"/>
                            <w:right w:val="none" w:sz="0" w:space="0" w:color="auto"/>
                          </w:divBdr>
                          <w:divsChild>
                            <w:div w:id="156382799">
                              <w:marLeft w:val="0"/>
                              <w:marRight w:val="0"/>
                              <w:marTop w:val="0"/>
                              <w:marBottom w:val="0"/>
                              <w:divBdr>
                                <w:top w:val="none" w:sz="0" w:space="0" w:color="auto"/>
                                <w:left w:val="none" w:sz="0" w:space="0" w:color="auto"/>
                                <w:bottom w:val="none" w:sz="0" w:space="0" w:color="auto"/>
                                <w:right w:val="none" w:sz="0" w:space="0" w:color="auto"/>
                              </w:divBdr>
                              <w:divsChild>
                                <w:div w:id="864100134">
                                  <w:marLeft w:val="0"/>
                                  <w:marRight w:val="0"/>
                                  <w:marTop w:val="0"/>
                                  <w:marBottom w:val="0"/>
                                  <w:divBdr>
                                    <w:top w:val="none" w:sz="0" w:space="0" w:color="auto"/>
                                    <w:left w:val="none" w:sz="0" w:space="0" w:color="auto"/>
                                    <w:bottom w:val="none" w:sz="0" w:space="0" w:color="auto"/>
                                    <w:right w:val="none" w:sz="0" w:space="0" w:color="auto"/>
                                  </w:divBdr>
                                  <w:divsChild>
                                    <w:div w:id="1344668050">
                                      <w:marLeft w:val="0"/>
                                      <w:marRight w:val="0"/>
                                      <w:marTop w:val="0"/>
                                      <w:marBottom w:val="0"/>
                                      <w:divBdr>
                                        <w:top w:val="none" w:sz="0" w:space="0" w:color="auto"/>
                                        <w:left w:val="none" w:sz="0" w:space="0" w:color="auto"/>
                                        <w:bottom w:val="none" w:sz="0" w:space="0" w:color="auto"/>
                                        <w:right w:val="none" w:sz="0" w:space="0" w:color="auto"/>
                                      </w:divBdr>
                                      <w:divsChild>
                                        <w:div w:id="1673945660">
                                          <w:marLeft w:val="0"/>
                                          <w:marRight w:val="0"/>
                                          <w:marTop w:val="0"/>
                                          <w:marBottom w:val="0"/>
                                          <w:divBdr>
                                            <w:top w:val="none" w:sz="0" w:space="0" w:color="auto"/>
                                            <w:left w:val="none" w:sz="0" w:space="0" w:color="auto"/>
                                            <w:bottom w:val="none" w:sz="0" w:space="0" w:color="auto"/>
                                            <w:right w:val="none" w:sz="0" w:space="0" w:color="auto"/>
                                          </w:divBdr>
                                          <w:divsChild>
                                            <w:div w:id="2019959226">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2960060">
      <w:bodyDiv w:val="1"/>
      <w:marLeft w:val="0"/>
      <w:marRight w:val="0"/>
      <w:marTop w:val="0"/>
      <w:marBottom w:val="0"/>
      <w:divBdr>
        <w:top w:val="none" w:sz="0" w:space="0" w:color="auto"/>
        <w:left w:val="none" w:sz="0" w:space="0" w:color="auto"/>
        <w:bottom w:val="none" w:sz="0" w:space="0" w:color="auto"/>
        <w:right w:val="none" w:sz="0" w:space="0" w:color="auto"/>
      </w:divBdr>
      <w:divsChild>
        <w:div w:id="364642558">
          <w:marLeft w:val="0"/>
          <w:marRight w:val="0"/>
          <w:marTop w:val="0"/>
          <w:marBottom w:val="0"/>
          <w:divBdr>
            <w:top w:val="none" w:sz="0" w:space="0" w:color="auto"/>
            <w:left w:val="none" w:sz="0" w:space="0" w:color="auto"/>
            <w:bottom w:val="none" w:sz="0" w:space="0" w:color="auto"/>
            <w:right w:val="none" w:sz="0" w:space="0" w:color="auto"/>
          </w:divBdr>
          <w:divsChild>
            <w:div w:id="1593322526">
              <w:marLeft w:val="0"/>
              <w:marRight w:val="0"/>
              <w:marTop w:val="0"/>
              <w:marBottom w:val="0"/>
              <w:divBdr>
                <w:top w:val="none" w:sz="0" w:space="0" w:color="auto"/>
                <w:left w:val="none" w:sz="0" w:space="0" w:color="auto"/>
                <w:bottom w:val="none" w:sz="0" w:space="0" w:color="auto"/>
                <w:right w:val="none" w:sz="0" w:space="0" w:color="auto"/>
              </w:divBdr>
              <w:divsChild>
                <w:div w:id="478422221">
                  <w:marLeft w:val="0"/>
                  <w:marRight w:val="0"/>
                  <w:marTop w:val="0"/>
                  <w:marBottom w:val="0"/>
                  <w:divBdr>
                    <w:top w:val="none" w:sz="0" w:space="0" w:color="auto"/>
                    <w:left w:val="none" w:sz="0" w:space="0" w:color="auto"/>
                    <w:bottom w:val="none" w:sz="0" w:space="0" w:color="auto"/>
                    <w:right w:val="none" w:sz="0" w:space="0" w:color="auto"/>
                  </w:divBdr>
                  <w:divsChild>
                    <w:div w:id="875242893">
                      <w:marLeft w:val="3300"/>
                      <w:marRight w:val="3750"/>
                      <w:marTop w:val="0"/>
                      <w:marBottom w:val="300"/>
                      <w:divBdr>
                        <w:top w:val="none" w:sz="0" w:space="0" w:color="auto"/>
                        <w:left w:val="none" w:sz="0" w:space="0" w:color="auto"/>
                        <w:bottom w:val="none" w:sz="0" w:space="0" w:color="auto"/>
                        <w:right w:val="none" w:sz="0" w:space="0" w:color="auto"/>
                      </w:divBdr>
                      <w:divsChild>
                        <w:div w:id="278297750">
                          <w:marLeft w:val="0"/>
                          <w:marRight w:val="0"/>
                          <w:marTop w:val="0"/>
                          <w:marBottom w:val="0"/>
                          <w:divBdr>
                            <w:top w:val="none" w:sz="0" w:space="0" w:color="auto"/>
                            <w:left w:val="none" w:sz="0" w:space="0" w:color="auto"/>
                            <w:bottom w:val="none" w:sz="0" w:space="0" w:color="auto"/>
                            <w:right w:val="none" w:sz="0" w:space="0" w:color="auto"/>
                          </w:divBdr>
                          <w:divsChild>
                            <w:div w:id="294675904">
                              <w:marLeft w:val="0"/>
                              <w:marRight w:val="0"/>
                              <w:marTop w:val="0"/>
                              <w:marBottom w:val="0"/>
                              <w:divBdr>
                                <w:top w:val="none" w:sz="0" w:space="0" w:color="auto"/>
                                <w:left w:val="none" w:sz="0" w:space="0" w:color="auto"/>
                                <w:bottom w:val="none" w:sz="0" w:space="0" w:color="auto"/>
                                <w:right w:val="none" w:sz="0" w:space="0" w:color="auto"/>
                              </w:divBdr>
                              <w:divsChild>
                                <w:div w:id="689643426">
                                  <w:marLeft w:val="0"/>
                                  <w:marRight w:val="0"/>
                                  <w:marTop w:val="0"/>
                                  <w:marBottom w:val="0"/>
                                  <w:divBdr>
                                    <w:top w:val="none" w:sz="0" w:space="0" w:color="auto"/>
                                    <w:left w:val="none" w:sz="0" w:space="0" w:color="auto"/>
                                    <w:bottom w:val="none" w:sz="0" w:space="0" w:color="auto"/>
                                    <w:right w:val="none" w:sz="0" w:space="0" w:color="auto"/>
                                  </w:divBdr>
                                  <w:divsChild>
                                    <w:div w:id="993147095">
                                      <w:marLeft w:val="0"/>
                                      <w:marRight w:val="0"/>
                                      <w:marTop w:val="0"/>
                                      <w:marBottom w:val="0"/>
                                      <w:divBdr>
                                        <w:top w:val="none" w:sz="0" w:space="0" w:color="auto"/>
                                        <w:left w:val="none" w:sz="0" w:space="0" w:color="auto"/>
                                        <w:bottom w:val="none" w:sz="0" w:space="0" w:color="auto"/>
                                        <w:right w:val="none" w:sz="0" w:space="0" w:color="auto"/>
                                      </w:divBdr>
                                      <w:divsChild>
                                        <w:div w:id="1905949793">
                                          <w:marLeft w:val="0"/>
                                          <w:marRight w:val="0"/>
                                          <w:marTop w:val="0"/>
                                          <w:marBottom w:val="0"/>
                                          <w:divBdr>
                                            <w:top w:val="none" w:sz="0" w:space="0" w:color="auto"/>
                                            <w:left w:val="none" w:sz="0" w:space="0" w:color="auto"/>
                                            <w:bottom w:val="none" w:sz="0" w:space="0" w:color="auto"/>
                                            <w:right w:val="none" w:sz="0" w:space="0" w:color="auto"/>
                                          </w:divBdr>
                                          <w:divsChild>
                                            <w:div w:id="87157140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4669433">
      <w:bodyDiv w:val="1"/>
      <w:marLeft w:val="0"/>
      <w:marRight w:val="0"/>
      <w:marTop w:val="0"/>
      <w:marBottom w:val="0"/>
      <w:divBdr>
        <w:top w:val="none" w:sz="0" w:space="0" w:color="auto"/>
        <w:left w:val="none" w:sz="0" w:space="0" w:color="auto"/>
        <w:bottom w:val="none" w:sz="0" w:space="0" w:color="auto"/>
        <w:right w:val="none" w:sz="0" w:space="0" w:color="auto"/>
      </w:divBdr>
      <w:divsChild>
        <w:div w:id="1378821991">
          <w:marLeft w:val="0"/>
          <w:marRight w:val="0"/>
          <w:marTop w:val="0"/>
          <w:marBottom w:val="0"/>
          <w:divBdr>
            <w:top w:val="none" w:sz="0" w:space="0" w:color="auto"/>
            <w:left w:val="none" w:sz="0" w:space="0" w:color="auto"/>
            <w:bottom w:val="none" w:sz="0" w:space="0" w:color="auto"/>
            <w:right w:val="none" w:sz="0" w:space="0" w:color="auto"/>
          </w:divBdr>
        </w:div>
      </w:divsChild>
    </w:div>
    <w:div w:id="521435242">
      <w:bodyDiv w:val="1"/>
      <w:marLeft w:val="0"/>
      <w:marRight w:val="0"/>
      <w:marTop w:val="0"/>
      <w:marBottom w:val="0"/>
      <w:divBdr>
        <w:top w:val="none" w:sz="0" w:space="0" w:color="auto"/>
        <w:left w:val="none" w:sz="0" w:space="0" w:color="auto"/>
        <w:bottom w:val="none" w:sz="0" w:space="0" w:color="auto"/>
        <w:right w:val="none" w:sz="0" w:space="0" w:color="auto"/>
      </w:divBdr>
      <w:divsChild>
        <w:div w:id="678239778">
          <w:marLeft w:val="0"/>
          <w:marRight w:val="825"/>
          <w:marTop w:val="0"/>
          <w:marBottom w:val="0"/>
          <w:divBdr>
            <w:top w:val="none" w:sz="0" w:space="0" w:color="auto"/>
            <w:left w:val="none" w:sz="0" w:space="0" w:color="auto"/>
            <w:bottom w:val="none" w:sz="0" w:space="0" w:color="auto"/>
            <w:right w:val="none" w:sz="0" w:space="0" w:color="auto"/>
          </w:divBdr>
          <w:divsChild>
            <w:div w:id="163259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594415">
      <w:bodyDiv w:val="1"/>
      <w:marLeft w:val="0"/>
      <w:marRight w:val="0"/>
      <w:marTop w:val="0"/>
      <w:marBottom w:val="0"/>
      <w:divBdr>
        <w:top w:val="none" w:sz="0" w:space="0" w:color="auto"/>
        <w:left w:val="none" w:sz="0" w:space="0" w:color="auto"/>
        <w:bottom w:val="none" w:sz="0" w:space="0" w:color="auto"/>
        <w:right w:val="none" w:sz="0" w:space="0" w:color="auto"/>
      </w:divBdr>
      <w:divsChild>
        <w:div w:id="786462729">
          <w:marLeft w:val="0"/>
          <w:marRight w:val="0"/>
          <w:marTop w:val="0"/>
          <w:marBottom w:val="0"/>
          <w:divBdr>
            <w:top w:val="none" w:sz="0" w:space="0" w:color="auto"/>
            <w:left w:val="none" w:sz="0" w:space="0" w:color="auto"/>
            <w:bottom w:val="none" w:sz="0" w:space="0" w:color="auto"/>
            <w:right w:val="none" w:sz="0" w:space="0" w:color="auto"/>
          </w:divBdr>
          <w:divsChild>
            <w:div w:id="78800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38467">
      <w:bodyDiv w:val="1"/>
      <w:marLeft w:val="0"/>
      <w:marRight w:val="0"/>
      <w:marTop w:val="0"/>
      <w:marBottom w:val="0"/>
      <w:divBdr>
        <w:top w:val="none" w:sz="0" w:space="0" w:color="auto"/>
        <w:left w:val="none" w:sz="0" w:space="0" w:color="auto"/>
        <w:bottom w:val="none" w:sz="0" w:space="0" w:color="auto"/>
        <w:right w:val="none" w:sz="0" w:space="0" w:color="auto"/>
      </w:divBdr>
      <w:divsChild>
        <w:div w:id="475143078">
          <w:marLeft w:val="0"/>
          <w:marRight w:val="0"/>
          <w:marTop w:val="0"/>
          <w:marBottom w:val="0"/>
          <w:divBdr>
            <w:top w:val="none" w:sz="0" w:space="0" w:color="auto"/>
            <w:left w:val="none" w:sz="0" w:space="0" w:color="auto"/>
            <w:bottom w:val="none" w:sz="0" w:space="0" w:color="auto"/>
            <w:right w:val="none" w:sz="0" w:space="0" w:color="auto"/>
          </w:divBdr>
          <w:divsChild>
            <w:div w:id="137777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152799">
      <w:bodyDiv w:val="1"/>
      <w:marLeft w:val="0"/>
      <w:marRight w:val="0"/>
      <w:marTop w:val="75"/>
      <w:marBottom w:val="75"/>
      <w:divBdr>
        <w:top w:val="none" w:sz="0" w:space="0" w:color="auto"/>
        <w:left w:val="none" w:sz="0" w:space="0" w:color="auto"/>
        <w:bottom w:val="none" w:sz="0" w:space="0" w:color="auto"/>
        <w:right w:val="none" w:sz="0" w:space="0" w:color="auto"/>
      </w:divBdr>
      <w:divsChild>
        <w:div w:id="1554076289">
          <w:marLeft w:val="0"/>
          <w:marRight w:val="0"/>
          <w:marTop w:val="0"/>
          <w:marBottom w:val="0"/>
          <w:divBdr>
            <w:top w:val="none" w:sz="0" w:space="0" w:color="auto"/>
            <w:left w:val="none" w:sz="0" w:space="0" w:color="auto"/>
            <w:bottom w:val="none" w:sz="0" w:space="0" w:color="auto"/>
            <w:right w:val="none" w:sz="0" w:space="0" w:color="auto"/>
          </w:divBdr>
          <w:divsChild>
            <w:div w:id="1720740470">
              <w:marLeft w:val="0"/>
              <w:marRight w:val="0"/>
              <w:marTop w:val="0"/>
              <w:marBottom w:val="0"/>
              <w:divBdr>
                <w:top w:val="none" w:sz="0" w:space="0" w:color="auto"/>
                <w:left w:val="none" w:sz="0" w:space="0" w:color="auto"/>
                <w:bottom w:val="none" w:sz="0" w:space="0" w:color="auto"/>
                <w:right w:val="none" w:sz="0" w:space="0" w:color="auto"/>
              </w:divBdr>
              <w:divsChild>
                <w:div w:id="171265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1764">
      <w:bodyDiv w:val="1"/>
      <w:marLeft w:val="0"/>
      <w:marRight w:val="0"/>
      <w:marTop w:val="0"/>
      <w:marBottom w:val="0"/>
      <w:divBdr>
        <w:top w:val="none" w:sz="0" w:space="0" w:color="auto"/>
        <w:left w:val="none" w:sz="0" w:space="0" w:color="auto"/>
        <w:bottom w:val="none" w:sz="0" w:space="0" w:color="auto"/>
        <w:right w:val="none" w:sz="0" w:space="0" w:color="auto"/>
      </w:divBdr>
      <w:divsChild>
        <w:div w:id="344749916">
          <w:marLeft w:val="0"/>
          <w:marRight w:val="825"/>
          <w:marTop w:val="0"/>
          <w:marBottom w:val="0"/>
          <w:divBdr>
            <w:top w:val="none" w:sz="0" w:space="0" w:color="auto"/>
            <w:left w:val="none" w:sz="0" w:space="0" w:color="auto"/>
            <w:bottom w:val="none" w:sz="0" w:space="0" w:color="auto"/>
            <w:right w:val="none" w:sz="0" w:space="0" w:color="auto"/>
          </w:divBdr>
          <w:divsChild>
            <w:div w:id="12747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7435">
      <w:bodyDiv w:val="1"/>
      <w:marLeft w:val="0"/>
      <w:marRight w:val="0"/>
      <w:marTop w:val="0"/>
      <w:marBottom w:val="0"/>
      <w:divBdr>
        <w:top w:val="none" w:sz="0" w:space="0" w:color="auto"/>
        <w:left w:val="none" w:sz="0" w:space="0" w:color="auto"/>
        <w:bottom w:val="none" w:sz="0" w:space="0" w:color="auto"/>
        <w:right w:val="none" w:sz="0" w:space="0" w:color="auto"/>
      </w:divBdr>
      <w:divsChild>
        <w:div w:id="1653830689">
          <w:marLeft w:val="0"/>
          <w:marRight w:val="0"/>
          <w:marTop w:val="0"/>
          <w:marBottom w:val="0"/>
          <w:divBdr>
            <w:top w:val="none" w:sz="0" w:space="0" w:color="auto"/>
            <w:left w:val="none" w:sz="0" w:space="0" w:color="auto"/>
            <w:bottom w:val="none" w:sz="0" w:space="0" w:color="auto"/>
            <w:right w:val="none" w:sz="0" w:space="0" w:color="auto"/>
          </w:divBdr>
          <w:divsChild>
            <w:div w:id="2077392891">
              <w:marLeft w:val="0"/>
              <w:marRight w:val="0"/>
              <w:marTop w:val="0"/>
              <w:marBottom w:val="0"/>
              <w:divBdr>
                <w:top w:val="none" w:sz="0" w:space="0" w:color="auto"/>
                <w:left w:val="none" w:sz="0" w:space="0" w:color="auto"/>
                <w:bottom w:val="none" w:sz="0" w:space="0" w:color="auto"/>
                <w:right w:val="none" w:sz="0" w:space="0" w:color="auto"/>
              </w:divBdr>
              <w:divsChild>
                <w:div w:id="81535362">
                  <w:marLeft w:val="0"/>
                  <w:marRight w:val="0"/>
                  <w:marTop w:val="0"/>
                  <w:marBottom w:val="0"/>
                  <w:divBdr>
                    <w:top w:val="none" w:sz="0" w:space="0" w:color="auto"/>
                    <w:left w:val="none" w:sz="0" w:space="0" w:color="auto"/>
                    <w:bottom w:val="none" w:sz="0" w:space="0" w:color="auto"/>
                    <w:right w:val="none" w:sz="0" w:space="0" w:color="auto"/>
                  </w:divBdr>
                  <w:divsChild>
                    <w:div w:id="803038392">
                      <w:marLeft w:val="3300"/>
                      <w:marRight w:val="3750"/>
                      <w:marTop w:val="0"/>
                      <w:marBottom w:val="300"/>
                      <w:divBdr>
                        <w:top w:val="none" w:sz="0" w:space="0" w:color="auto"/>
                        <w:left w:val="none" w:sz="0" w:space="0" w:color="auto"/>
                        <w:bottom w:val="none" w:sz="0" w:space="0" w:color="auto"/>
                        <w:right w:val="none" w:sz="0" w:space="0" w:color="auto"/>
                      </w:divBdr>
                      <w:divsChild>
                        <w:div w:id="580411033">
                          <w:marLeft w:val="0"/>
                          <w:marRight w:val="0"/>
                          <w:marTop w:val="0"/>
                          <w:marBottom w:val="0"/>
                          <w:divBdr>
                            <w:top w:val="none" w:sz="0" w:space="0" w:color="auto"/>
                            <w:left w:val="none" w:sz="0" w:space="0" w:color="auto"/>
                            <w:bottom w:val="none" w:sz="0" w:space="0" w:color="auto"/>
                            <w:right w:val="none" w:sz="0" w:space="0" w:color="auto"/>
                          </w:divBdr>
                          <w:divsChild>
                            <w:div w:id="234049562">
                              <w:marLeft w:val="0"/>
                              <w:marRight w:val="0"/>
                              <w:marTop w:val="0"/>
                              <w:marBottom w:val="0"/>
                              <w:divBdr>
                                <w:top w:val="none" w:sz="0" w:space="0" w:color="auto"/>
                                <w:left w:val="none" w:sz="0" w:space="0" w:color="auto"/>
                                <w:bottom w:val="none" w:sz="0" w:space="0" w:color="auto"/>
                                <w:right w:val="none" w:sz="0" w:space="0" w:color="auto"/>
                              </w:divBdr>
                              <w:divsChild>
                                <w:div w:id="388574865">
                                  <w:marLeft w:val="0"/>
                                  <w:marRight w:val="0"/>
                                  <w:marTop w:val="0"/>
                                  <w:marBottom w:val="0"/>
                                  <w:divBdr>
                                    <w:top w:val="none" w:sz="0" w:space="0" w:color="auto"/>
                                    <w:left w:val="none" w:sz="0" w:space="0" w:color="auto"/>
                                    <w:bottom w:val="none" w:sz="0" w:space="0" w:color="auto"/>
                                    <w:right w:val="none" w:sz="0" w:space="0" w:color="auto"/>
                                  </w:divBdr>
                                  <w:divsChild>
                                    <w:div w:id="1102723480">
                                      <w:marLeft w:val="0"/>
                                      <w:marRight w:val="0"/>
                                      <w:marTop w:val="0"/>
                                      <w:marBottom w:val="0"/>
                                      <w:divBdr>
                                        <w:top w:val="none" w:sz="0" w:space="0" w:color="auto"/>
                                        <w:left w:val="none" w:sz="0" w:space="0" w:color="auto"/>
                                        <w:bottom w:val="none" w:sz="0" w:space="0" w:color="auto"/>
                                        <w:right w:val="none" w:sz="0" w:space="0" w:color="auto"/>
                                      </w:divBdr>
                                      <w:divsChild>
                                        <w:div w:id="17121977">
                                          <w:marLeft w:val="0"/>
                                          <w:marRight w:val="0"/>
                                          <w:marTop w:val="0"/>
                                          <w:marBottom w:val="0"/>
                                          <w:divBdr>
                                            <w:top w:val="none" w:sz="0" w:space="0" w:color="auto"/>
                                            <w:left w:val="none" w:sz="0" w:space="0" w:color="auto"/>
                                            <w:bottom w:val="none" w:sz="0" w:space="0" w:color="auto"/>
                                            <w:right w:val="none" w:sz="0" w:space="0" w:color="auto"/>
                                          </w:divBdr>
                                          <w:divsChild>
                                            <w:div w:id="1266884276">
                                              <w:marLeft w:val="225"/>
                                              <w:marRight w:val="225"/>
                                              <w:marTop w:val="0"/>
                                              <w:marBottom w:val="0"/>
                                              <w:divBdr>
                                                <w:top w:val="none" w:sz="0" w:space="0" w:color="auto"/>
                                                <w:left w:val="none" w:sz="0" w:space="0" w:color="auto"/>
                                                <w:bottom w:val="none" w:sz="0" w:space="0" w:color="auto"/>
                                                <w:right w:val="none" w:sz="0" w:space="0" w:color="auto"/>
                                              </w:divBdr>
                                              <w:divsChild>
                                                <w:div w:id="841817629">
                                                  <w:blockQuote w:val="1"/>
                                                  <w:marLeft w:val="0"/>
                                                  <w:marRight w:val="0"/>
                                                  <w:marTop w:val="105"/>
                                                  <w:marBottom w:val="105"/>
                                                  <w:divBdr>
                                                    <w:top w:val="single" w:sz="6" w:space="0" w:color="DDDDDD"/>
                                                    <w:left w:val="single" w:sz="6" w:space="15" w:color="DDDDDD"/>
                                                    <w:bottom w:val="single" w:sz="6" w:space="4" w:color="DDDDDD"/>
                                                    <w:right w:val="single" w:sz="6" w:space="4" w:color="DDDDDD"/>
                                                  </w:divBdr>
                                                </w:div>
                                              </w:divsChild>
                                            </w:div>
                                          </w:divsChild>
                                        </w:div>
                                      </w:divsChild>
                                    </w:div>
                                  </w:divsChild>
                                </w:div>
                              </w:divsChild>
                            </w:div>
                          </w:divsChild>
                        </w:div>
                      </w:divsChild>
                    </w:div>
                  </w:divsChild>
                </w:div>
              </w:divsChild>
            </w:div>
          </w:divsChild>
        </w:div>
      </w:divsChild>
    </w:div>
    <w:div w:id="1139223911">
      <w:bodyDiv w:val="1"/>
      <w:marLeft w:val="0"/>
      <w:marRight w:val="0"/>
      <w:marTop w:val="0"/>
      <w:marBottom w:val="0"/>
      <w:divBdr>
        <w:top w:val="none" w:sz="0" w:space="0" w:color="auto"/>
        <w:left w:val="none" w:sz="0" w:space="0" w:color="auto"/>
        <w:bottom w:val="none" w:sz="0" w:space="0" w:color="auto"/>
        <w:right w:val="none" w:sz="0" w:space="0" w:color="auto"/>
      </w:divBdr>
      <w:divsChild>
        <w:div w:id="327250657">
          <w:marLeft w:val="0"/>
          <w:marRight w:val="0"/>
          <w:marTop w:val="0"/>
          <w:marBottom w:val="0"/>
          <w:divBdr>
            <w:top w:val="none" w:sz="0" w:space="0" w:color="auto"/>
            <w:left w:val="none" w:sz="0" w:space="0" w:color="auto"/>
            <w:bottom w:val="none" w:sz="0" w:space="0" w:color="auto"/>
            <w:right w:val="none" w:sz="0" w:space="0" w:color="auto"/>
          </w:divBdr>
          <w:divsChild>
            <w:div w:id="87392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8198">
      <w:bodyDiv w:val="1"/>
      <w:marLeft w:val="0"/>
      <w:marRight w:val="0"/>
      <w:marTop w:val="75"/>
      <w:marBottom w:val="75"/>
      <w:divBdr>
        <w:top w:val="none" w:sz="0" w:space="0" w:color="auto"/>
        <w:left w:val="none" w:sz="0" w:space="0" w:color="auto"/>
        <w:bottom w:val="none" w:sz="0" w:space="0" w:color="auto"/>
        <w:right w:val="none" w:sz="0" w:space="0" w:color="auto"/>
      </w:divBdr>
      <w:divsChild>
        <w:div w:id="428038773">
          <w:marLeft w:val="0"/>
          <w:marRight w:val="0"/>
          <w:marTop w:val="0"/>
          <w:marBottom w:val="0"/>
          <w:divBdr>
            <w:top w:val="none" w:sz="0" w:space="0" w:color="auto"/>
            <w:left w:val="none" w:sz="0" w:space="0" w:color="auto"/>
            <w:bottom w:val="none" w:sz="0" w:space="0" w:color="auto"/>
            <w:right w:val="none" w:sz="0" w:space="0" w:color="auto"/>
          </w:divBdr>
          <w:divsChild>
            <w:div w:id="1762990533">
              <w:marLeft w:val="0"/>
              <w:marRight w:val="0"/>
              <w:marTop w:val="0"/>
              <w:marBottom w:val="0"/>
              <w:divBdr>
                <w:top w:val="none" w:sz="0" w:space="0" w:color="auto"/>
                <w:left w:val="none" w:sz="0" w:space="0" w:color="auto"/>
                <w:bottom w:val="none" w:sz="0" w:space="0" w:color="auto"/>
                <w:right w:val="none" w:sz="0" w:space="0" w:color="auto"/>
              </w:divBdr>
              <w:divsChild>
                <w:div w:id="109394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382518">
      <w:bodyDiv w:val="1"/>
      <w:marLeft w:val="0"/>
      <w:marRight w:val="0"/>
      <w:marTop w:val="0"/>
      <w:marBottom w:val="0"/>
      <w:divBdr>
        <w:top w:val="none" w:sz="0" w:space="0" w:color="auto"/>
        <w:left w:val="none" w:sz="0" w:space="0" w:color="auto"/>
        <w:bottom w:val="none" w:sz="0" w:space="0" w:color="auto"/>
        <w:right w:val="none" w:sz="0" w:space="0" w:color="auto"/>
      </w:divBdr>
      <w:divsChild>
        <w:div w:id="1040663419">
          <w:marLeft w:val="0"/>
          <w:marRight w:val="0"/>
          <w:marTop w:val="240"/>
          <w:marBottom w:val="0"/>
          <w:divBdr>
            <w:top w:val="none" w:sz="0" w:space="0" w:color="auto"/>
            <w:left w:val="none" w:sz="0" w:space="0" w:color="auto"/>
            <w:bottom w:val="none" w:sz="0" w:space="0" w:color="auto"/>
            <w:right w:val="none" w:sz="0" w:space="0" w:color="auto"/>
          </w:divBdr>
        </w:div>
        <w:div w:id="1403406026">
          <w:marLeft w:val="0"/>
          <w:marRight w:val="0"/>
          <w:marTop w:val="240"/>
          <w:marBottom w:val="0"/>
          <w:divBdr>
            <w:top w:val="none" w:sz="0" w:space="0" w:color="auto"/>
            <w:left w:val="none" w:sz="0" w:space="0" w:color="auto"/>
            <w:bottom w:val="none" w:sz="0" w:space="0" w:color="auto"/>
            <w:right w:val="none" w:sz="0" w:space="0" w:color="auto"/>
          </w:divBdr>
        </w:div>
        <w:div w:id="1433625966">
          <w:marLeft w:val="0"/>
          <w:marRight w:val="0"/>
          <w:marTop w:val="240"/>
          <w:marBottom w:val="0"/>
          <w:divBdr>
            <w:top w:val="none" w:sz="0" w:space="0" w:color="auto"/>
            <w:left w:val="none" w:sz="0" w:space="0" w:color="auto"/>
            <w:bottom w:val="none" w:sz="0" w:space="0" w:color="auto"/>
            <w:right w:val="none" w:sz="0" w:space="0" w:color="auto"/>
          </w:divBdr>
        </w:div>
        <w:div w:id="1561136220">
          <w:marLeft w:val="0"/>
          <w:marRight w:val="0"/>
          <w:marTop w:val="240"/>
          <w:marBottom w:val="0"/>
          <w:divBdr>
            <w:top w:val="none" w:sz="0" w:space="0" w:color="auto"/>
            <w:left w:val="none" w:sz="0" w:space="0" w:color="auto"/>
            <w:bottom w:val="none" w:sz="0" w:space="0" w:color="auto"/>
            <w:right w:val="none" w:sz="0" w:space="0" w:color="auto"/>
          </w:divBdr>
        </w:div>
        <w:div w:id="834686288">
          <w:marLeft w:val="0"/>
          <w:marRight w:val="0"/>
          <w:marTop w:val="240"/>
          <w:marBottom w:val="0"/>
          <w:divBdr>
            <w:top w:val="none" w:sz="0" w:space="0" w:color="auto"/>
            <w:left w:val="none" w:sz="0" w:space="0" w:color="auto"/>
            <w:bottom w:val="none" w:sz="0" w:space="0" w:color="auto"/>
            <w:right w:val="none" w:sz="0" w:space="0" w:color="auto"/>
          </w:divBdr>
        </w:div>
        <w:div w:id="188301935">
          <w:marLeft w:val="0"/>
          <w:marRight w:val="0"/>
          <w:marTop w:val="240"/>
          <w:marBottom w:val="0"/>
          <w:divBdr>
            <w:top w:val="none" w:sz="0" w:space="0" w:color="auto"/>
            <w:left w:val="none" w:sz="0" w:space="0" w:color="auto"/>
            <w:bottom w:val="none" w:sz="0" w:space="0" w:color="auto"/>
            <w:right w:val="none" w:sz="0" w:space="0" w:color="auto"/>
          </w:divBdr>
        </w:div>
        <w:div w:id="1060058184">
          <w:marLeft w:val="0"/>
          <w:marRight w:val="0"/>
          <w:marTop w:val="240"/>
          <w:marBottom w:val="0"/>
          <w:divBdr>
            <w:top w:val="none" w:sz="0" w:space="0" w:color="auto"/>
            <w:left w:val="none" w:sz="0" w:space="0" w:color="auto"/>
            <w:bottom w:val="none" w:sz="0" w:space="0" w:color="auto"/>
            <w:right w:val="none" w:sz="0" w:space="0" w:color="auto"/>
          </w:divBdr>
        </w:div>
      </w:divsChild>
    </w:div>
    <w:div w:id="1504666423">
      <w:bodyDiv w:val="1"/>
      <w:marLeft w:val="0"/>
      <w:marRight w:val="0"/>
      <w:marTop w:val="0"/>
      <w:marBottom w:val="0"/>
      <w:divBdr>
        <w:top w:val="none" w:sz="0" w:space="0" w:color="auto"/>
        <w:left w:val="none" w:sz="0" w:space="0" w:color="auto"/>
        <w:bottom w:val="none" w:sz="0" w:space="0" w:color="auto"/>
        <w:right w:val="none" w:sz="0" w:space="0" w:color="auto"/>
      </w:divBdr>
      <w:divsChild>
        <w:div w:id="1492603452">
          <w:marLeft w:val="0"/>
          <w:marRight w:val="0"/>
          <w:marTop w:val="0"/>
          <w:marBottom w:val="0"/>
          <w:divBdr>
            <w:top w:val="none" w:sz="0" w:space="0" w:color="auto"/>
            <w:left w:val="none" w:sz="0" w:space="0" w:color="auto"/>
            <w:bottom w:val="none" w:sz="0" w:space="0" w:color="auto"/>
            <w:right w:val="none" w:sz="0" w:space="0" w:color="auto"/>
          </w:divBdr>
          <w:divsChild>
            <w:div w:id="187927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920393">
      <w:bodyDiv w:val="1"/>
      <w:marLeft w:val="0"/>
      <w:marRight w:val="0"/>
      <w:marTop w:val="0"/>
      <w:marBottom w:val="0"/>
      <w:divBdr>
        <w:top w:val="none" w:sz="0" w:space="0" w:color="auto"/>
        <w:left w:val="none" w:sz="0" w:space="0" w:color="auto"/>
        <w:bottom w:val="none" w:sz="0" w:space="0" w:color="auto"/>
        <w:right w:val="none" w:sz="0" w:space="0" w:color="auto"/>
      </w:divBdr>
      <w:divsChild>
        <w:div w:id="192765010">
          <w:marLeft w:val="0"/>
          <w:marRight w:val="0"/>
          <w:marTop w:val="0"/>
          <w:marBottom w:val="0"/>
          <w:divBdr>
            <w:top w:val="none" w:sz="0" w:space="0" w:color="auto"/>
            <w:left w:val="none" w:sz="0" w:space="0" w:color="auto"/>
            <w:bottom w:val="none" w:sz="0" w:space="0" w:color="auto"/>
            <w:right w:val="none" w:sz="0" w:space="0" w:color="auto"/>
          </w:divBdr>
        </w:div>
      </w:divsChild>
    </w:div>
    <w:div w:id="1682079059">
      <w:bodyDiv w:val="1"/>
      <w:marLeft w:val="0"/>
      <w:marRight w:val="0"/>
      <w:marTop w:val="0"/>
      <w:marBottom w:val="0"/>
      <w:divBdr>
        <w:top w:val="none" w:sz="0" w:space="0" w:color="auto"/>
        <w:left w:val="none" w:sz="0" w:space="0" w:color="auto"/>
        <w:bottom w:val="none" w:sz="0" w:space="0" w:color="auto"/>
        <w:right w:val="none" w:sz="0" w:space="0" w:color="auto"/>
      </w:divBdr>
      <w:divsChild>
        <w:div w:id="1158963166">
          <w:marLeft w:val="0"/>
          <w:marRight w:val="0"/>
          <w:marTop w:val="0"/>
          <w:marBottom w:val="0"/>
          <w:divBdr>
            <w:top w:val="none" w:sz="0" w:space="0" w:color="auto"/>
            <w:left w:val="none" w:sz="0" w:space="0" w:color="auto"/>
            <w:bottom w:val="none" w:sz="0" w:space="0" w:color="auto"/>
            <w:right w:val="none" w:sz="0" w:space="0" w:color="auto"/>
          </w:divBdr>
          <w:divsChild>
            <w:div w:id="39467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26686">
      <w:bodyDiv w:val="1"/>
      <w:marLeft w:val="0"/>
      <w:marRight w:val="0"/>
      <w:marTop w:val="0"/>
      <w:marBottom w:val="0"/>
      <w:divBdr>
        <w:top w:val="none" w:sz="0" w:space="0" w:color="auto"/>
        <w:left w:val="none" w:sz="0" w:space="0" w:color="auto"/>
        <w:bottom w:val="none" w:sz="0" w:space="0" w:color="auto"/>
        <w:right w:val="none" w:sz="0" w:space="0" w:color="auto"/>
      </w:divBdr>
      <w:divsChild>
        <w:div w:id="1862358528">
          <w:marLeft w:val="0"/>
          <w:marRight w:val="0"/>
          <w:marTop w:val="0"/>
          <w:marBottom w:val="0"/>
          <w:divBdr>
            <w:top w:val="none" w:sz="0" w:space="0" w:color="auto"/>
            <w:left w:val="none" w:sz="0" w:space="0" w:color="auto"/>
            <w:bottom w:val="none" w:sz="0" w:space="0" w:color="auto"/>
            <w:right w:val="none" w:sz="0" w:space="0" w:color="auto"/>
          </w:divBdr>
          <w:divsChild>
            <w:div w:id="1509296715">
              <w:marLeft w:val="0"/>
              <w:marRight w:val="0"/>
              <w:marTop w:val="0"/>
              <w:marBottom w:val="0"/>
              <w:divBdr>
                <w:top w:val="none" w:sz="0" w:space="0" w:color="auto"/>
                <w:left w:val="none" w:sz="0" w:space="0" w:color="auto"/>
                <w:bottom w:val="none" w:sz="0" w:space="0" w:color="auto"/>
                <w:right w:val="none" w:sz="0" w:space="0" w:color="auto"/>
              </w:divBdr>
              <w:divsChild>
                <w:div w:id="1501502465">
                  <w:marLeft w:val="0"/>
                  <w:marRight w:val="0"/>
                  <w:marTop w:val="0"/>
                  <w:marBottom w:val="0"/>
                  <w:divBdr>
                    <w:top w:val="none" w:sz="0" w:space="0" w:color="auto"/>
                    <w:left w:val="none" w:sz="0" w:space="0" w:color="auto"/>
                    <w:bottom w:val="none" w:sz="0" w:space="0" w:color="auto"/>
                    <w:right w:val="none" w:sz="0" w:space="0" w:color="auto"/>
                  </w:divBdr>
                  <w:divsChild>
                    <w:div w:id="337316453">
                      <w:marLeft w:val="3300"/>
                      <w:marRight w:val="3750"/>
                      <w:marTop w:val="0"/>
                      <w:marBottom w:val="300"/>
                      <w:divBdr>
                        <w:top w:val="none" w:sz="0" w:space="0" w:color="auto"/>
                        <w:left w:val="none" w:sz="0" w:space="0" w:color="auto"/>
                        <w:bottom w:val="none" w:sz="0" w:space="0" w:color="auto"/>
                        <w:right w:val="none" w:sz="0" w:space="0" w:color="auto"/>
                      </w:divBdr>
                      <w:divsChild>
                        <w:div w:id="81030002">
                          <w:marLeft w:val="0"/>
                          <w:marRight w:val="0"/>
                          <w:marTop w:val="0"/>
                          <w:marBottom w:val="0"/>
                          <w:divBdr>
                            <w:top w:val="none" w:sz="0" w:space="0" w:color="auto"/>
                            <w:left w:val="none" w:sz="0" w:space="0" w:color="auto"/>
                            <w:bottom w:val="none" w:sz="0" w:space="0" w:color="auto"/>
                            <w:right w:val="none" w:sz="0" w:space="0" w:color="auto"/>
                          </w:divBdr>
                          <w:divsChild>
                            <w:div w:id="761027470">
                              <w:marLeft w:val="0"/>
                              <w:marRight w:val="0"/>
                              <w:marTop w:val="0"/>
                              <w:marBottom w:val="0"/>
                              <w:divBdr>
                                <w:top w:val="none" w:sz="0" w:space="0" w:color="auto"/>
                                <w:left w:val="none" w:sz="0" w:space="0" w:color="auto"/>
                                <w:bottom w:val="none" w:sz="0" w:space="0" w:color="auto"/>
                                <w:right w:val="none" w:sz="0" w:space="0" w:color="auto"/>
                              </w:divBdr>
                              <w:divsChild>
                                <w:div w:id="1154684907">
                                  <w:marLeft w:val="0"/>
                                  <w:marRight w:val="0"/>
                                  <w:marTop w:val="0"/>
                                  <w:marBottom w:val="0"/>
                                  <w:divBdr>
                                    <w:top w:val="none" w:sz="0" w:space="0" w:color="auto"/>
                                    <w:left w:val="none" w:sz="0" w:space="0" w:color="auto"/>
                                    <w:bottom w:val="none" w:sz="0" w:space="0" w:color="auto"/>
                                    <w:right w:val="none" w:sz="0" w:space="0" w:color="auto"/>
                                  </w:divBdr>
                                  <w:divsChild>
                                    <w:div w:id="190609118">
                                      <w:marLeft w:val="0"/>
                                      <w:marRight w:val="0"/>
                                      <w:marTop w:val="0"/>
                                      <w:marBottom w:val="0"/>
                                      <w:divBdr>
                                        <w:top w:val="none" w:sz="0" w:space="0" w:color="auto"/>
                                        <w:left w:val="none" w:sz="0" w:space="0" w:color="auto"/>
                                        <w:bottom w:val="none" w:sz="0" w:space="0" w:color="auto"/>
                                        <w:right w:val="none" w:sz="0" w:space="0" w:color="auto"/>
                                      </w:divBdr>
                                      <w:divsChild>
                                        <w:div w:id="112136560">
                                          <w:marLeft w:val="0"/>
                                          <w:marRight w:val="0"/>
                                          <w:marTop w:val="0"/>
                                          <w:marBottom w:val="0"/>
                                          <w:divBdr>
                                            <w:top w:val="none" w:sz="0" w:space="0" w:color="auto"/>
                                            <w:left w:val="none" w:sz="0" w:space="0" w:color="auto"/>
                                            <w:bottom w:val="none" w:sz="0" w:space="0" w:color="auto"/>
                                            <w:right w:val="none" w:sz="0" w:space="0" w:color="auto"/>
                                          </w:divBdr>
                                          <w:divsChild>
                                            <w:div w:id="38738509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37518801">
      <w:bodyDiv w:val="1"/>
      <w:marLeft w:val="0"/>
      <w:marRight w:val="0"/>
      <w:marTop w:val="0"/>
      <w:marBottom w:val="0"/>
      <w:divBdr>
        <w:top w:val="none" w:sz="0" w:space="0" w:color="auto"/>
        <w:left w:val="none" w:sz="0" w:space="0" w:color="auto"/>
        <w:bottom w:val="none" w:sz="0" w:space="0" w:color="auto"/>
        <w:right w:val="none" w:sz="0" w:space="0" w:color="auto"/>
      </w:divBdr>
      <w:divsChild>
        <w:div w:id="1734158956">
          <w:marLeft w:val="0"/>
          <w:marRight w:val="0"/>
          <w:marTop w:val="0"/>
          <w:marBottom w:val="0"/>
          <w:divBdr>
            <w:top w:val="none" w:sz="0" w:space="0" w:color="auto"/>
            <w:left w:val="none" w:sz="0" w:space="0" w:color="auto"/>
            <w:bottom w:val="none" w:sz="0" w:space="0" w:color="auto"/>
            <w:right w:val="none" w:sz="0" w:space="0" w:color="auto"/>
          </w:divBdr>
          <w:divsChild>
            <w:div w:id="182736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74446">
      <w:bodyDiv w:val="1"/>
      <w:marLeft w:val="0"/>
      <w:marRight w:val="0"/>
      <w:marTop w:val="0"/>
      <w:marBottom w:val="0"/>
      <w:divBdr>
        <w:top w:val="none" w:sz="0" w:space="0" w:color="auto"/>
        <w:left w:val="none" w:sz="0" w:space="0" w:color="auto"/>
        <w:bottom w:val="none" w:sz="0" w:space="0" w:color="auto"/>
        <w:right w:val="none" w:sz="0" w:space="0" w:color="auto"/>
      </w:divBdr>
      <w:divsChild>
        <w:div w:id="1323267467">
          <w:marLeft w:val="0"/>
          <w:marRight w:val="0"/>
          <w:marTop w:val="0"/>
          <w:marBottom w:val="0"/>
          <w:divBdr>
            <w:top w:val="none" w:sz="0" w:space="0" w:color="auto"/>
            <w:left w:val="none" w:sz="0" w:space="0" w:color="auto"/>
            <w:bottom w:val="none" w:sz="0" w:space="0" w:color="auto"/>
            <w:right w:val="none" w:sz="0" w:space="0" w:color="auto"/>
          </w:divBdr>
          <w:divsChild>
            <w:div w:id="1959412296">
              <w:marLeft w:val="0"/>
              <w:marRight w:val="0"/>
              <w:marTop w:val="0"/>
              <w:marBottom w:val="0"/>
              <w:divBdr>
                <w:top w:val="none" w:sz="0" w:space="0" w:color="auto"/>
                <w:left w:val="none" w:sz="0" w:space="0" w:color="auto"/>
                <w:bottom w:val="none" w:sz="0" w:space="0" w:color="auto"/>
                <w:right w:val="none" w:sz="0" w:space="0" w:color="auto"/>
              </w:divBdr>
              <w:divsChild>
                <w:div w:id="118452942">
                  <w:marLeft w:val="0"/>
                  <w:marRight w:val="0"/>
                  <w:marTop w:val="0"/>
                  <w:marBottom w:val="0"/>
                  <w:divBdr>
                    <w:top w:val="none" w:sz="0" w:space="0" w:color="auto"/>
                    <w:left w:val="none" w:sz="0" w:space="0" w:color="auto"/>
                    <w:bottom w:val="none" w:sz="0" w:space="0" w:color="auto"/>
                    <w:right w:val="none" w:sz="0" w:space="0" w:color="auto"/>
                  </w:divBdr>
                  <w:divsChild>
                    <w:div w:id="1240015708">
                      <w:marLeft w:val="0"/>
                      <w:marRight w:val="0"/>
                      <w:marTop w:val="0"/>
                      <w:marBottom w:val="0"/>
                      <w:divBdr>
                        <w:top w:val="none" w:sz="0" w:space="0" w:color="auto"/>
                        <w:left w:val="none" w:sz="0" w:space="0" w:color="auto"/>
                        <w:bottom w:val="none" w:sz="0" w:space="0" w:color="auto"/>
                        <w:right w:val="none" w:sz="0" w:space="0" w:color="auto"/>
                      </w:divBdr>
                      <w:divsChild>
                        <w:div w:id="1585265660">
                          <w:marLeft w:val="0"/>
                          <w:marRight w:val="0"/>
                          <w:marTop w:val="0"/>
                          <w:marBottom w:val="0"/>
                          <w:divBdr>
                            <w:top w:val="none" w:sz="0" w:space="0" w:color="auto"/>
                            <w:left w:val="none" w:sz="0" w:space="0" w:color="auto"/>
                            <w:bottom w:val="none" w:sz="0" w:space="0" w:color="auto"/>
                            <w:right w:val="none" w:sz="0" w:space="0" w:color="auto"/>
                          </w:divBdr>
                          <w:divsChild>
                            <w:div w:id="948469668">
                              <w:marLeft w:val="0"/>
                              <w:marRight w:val="0"/>
                              <w:marTop w:val="0"/>
                              <w:marBottom w:val="0"/>
                              <w:divBdr>
                                <w:top w:val="none" w:sz="0" w:space="0" w:color="auto"/>
                                <w:left w:val="none" w:sz="0" w:space="0" w:color="auto"/>
                                <w:bottom w:val="none" w:sz="0" w:space="0" w:color="auto"/>
                                <w:right w:val="none" w:sz="0" w:space="0" w:color="auto"/>
                              </w:divBdr>
                              <w:divsChild>
                                <w:div w:id="1440181968">
                                  <w:marLeft w:val="0"/>
                                  <w:marRight w:val="0"/>
                                  <w:marTop w:val="0"/>
                                  <w:marBottom w:val="0"/>
                                  <w:divBdr>
                                    <w:top w:val="none" w:sz="0" w:space="0" w:color="auto"/>
                                    <w:left w:val="none" w:sz="0" w:space="0" w:color="auto"/>
                                    <w:bottom w:val="none" w:sz="0" w:space="0" w:color="auto"/>
                                    <w:right w:val="none" w:sz="0" w:space="0" w:color="auto"/>
                                  </w:divBdr>
                                  <w:divsChild>
                                    <w:div w:id="199309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7224467">
      <w:bodyDiv w:val="1"/>
      <w:marLeft w:val="0"/>
      <w:marRight w:val="0"/>
      <w:marTop w:val="0"/>
      <w:marBottom w:val="0"/>
      <w:divBdr>
        <w:top w:val="none" w:sz="0" w:space="0" w:color="auto"/>
        <w:left w:val="none" w:sz="0" w:space="0" w:color="auto"/>
        <w:bottom w:val="none" w:sz="0" w:space="0" w:color="auto"/>
        <w:right w:val="none" w:sz="0" w:space="0" w:color="auto"/>
      </w:divBdr>
      <w:divsChild>
        <w:div w:id="804003074">
          <w:marLeft w:val="0"/>
          <w:marRight w:val="0"/>
          <w:marTop w:val="0"/>
          <w:marBottom w:val="0"/>
          <w:divBdr>
            <w:top w:val="none" w:sz="0" w:space="0" w:color="auto"/>
            <w:left w:val="none" w:sz="0" w:space="0" w:color="auto"/>
            <w:bottom w:val="none" w:sz="0" w:space="0" w:color="auto"/>
            <w:right w:val="none" w:sz="0" w:space="0" w:color="auto"/>
          </w:divBdr>
        </w:div>
        <w:div w:id="1522358012">
          <w:marLeft w:val="0"/>
          <w:marRight w:val="0"/>
          <w:marTop w:val="0"/>
          <w:marBottom w:val="0"/>
          <w:divBdr>
            <w:top w:val="none" w:sz="0" w:space="0" w:color="auto"/>
            <w:left w:val="none" w:sz="0" w:space="0" w:color="auto"/>
            <w:bottom w:val="none" w:sz="0" w:space="0" w:color="auto"/>
            <w:right w:val="none" w:sz="0" w:space="0" w:color="auto"/>
          </w:divBdr>
        </w:div>
        <w:div w:id="844369277">
          <w:marLeft w:val="0"/>
          <w:marRight w:val="0"/>
          <w:marTop w:val="0"/>
          <w:marBottom w:val="0"/>
          <w:divBdr>
            <w:top w:val="none" w:sz="0" w:space="0" w:color="auto"/>
            <w:left w:val="none" w:sz="0" w:space="0" w:color="auto"/>
            <w:bottom w:val="none" w:sz="0" w:space="0" w:color="auto"/>
            <w:right w:val="none" w:sz="0" w:space="0" w:color="auto"/>
          </w:divBdr>
        </w:div>
        <w:div w:id="117728955">
          <w:marLeft w:val="0"/>
          <w:marRight w:val="0"/>
          <w:marTop w:val="0"/>
          <w:marBottom w:val="0"/>
          <w:divBdr>
            <w:top w:val="none" w:sz="0" w:space="0" w:color="auto"/>
            <w:left w:val="none" w:sz="0" w:space="0" w:color="auto"/>
            <w:bottom w:val="none" w:sz="0" w:space="0" w:color="auto"/>
            <w:right w:val="none" w:sz="0" w:space="0" w:color="auto"/>
          </w:divBdr>
        </w:div>
        <w:div w:id="997340866">
          <w:marLeft w:val="0"/>
          <w:marRight w:val="0"/>
          <w:marTop w:val="0"/>
          <w:marBottom w:val="0"/>
          <w:divBdr>
            <w:top w:val="none" w:sz="0" w:space="0" w:color="auto"/>
            <w:left w:val="none" w:sz="0" w:space="0" w:color="auto"/>
            <w:bottom w:val="none" w:sz="0" w:space="0" w:color="auto"/>
            <w:right w:val="none" w:sz="0" w:space="0" w:color="auto"/>
          </w:divBdr>
        </w:div>
        <w:div w:id="1437553703">
          <w:marLeft w:val="0"/>
          <w:marRight w:val="0"/>
          <w:marTop w:val="0"/>
          <w:marBottom w:val="0"/>
          <w:divBdr>
            <w:top w:val="none" w:sz="0" w:space="0" w:color="auto"/>
            <w:left w:val="none" w:sz="0" w:space="0" w:color="auto"/>
            <w:bottom w:val="none" w:sz="0" w:space="0" w:color="auto"/>
            <w:right w:val="none" w:sz="0" w:space="0" w:color="auto"/>
          </w:divBdr>
        </w:div>
      </w:divsChild>
    </w:div>
    <w:div w:id="2081099637">
      <w:bodyDiv w:val="1"/>
      <w:marLeft w:val="0"/>
      <w:marRight w:val="0"/>
      <w:marTop w:val="0"/>
      <w:marBottom w:val="0"/>
      <w:divBdr>
        <w:top w:val="none" w:sz="0" w:space="0" w:color="auto"/>
        <w:left w:val="none" w:sz="0" w:space="0" w:color="auto"/>
        <w:bottom w:val="none" w:sz="0" w:space="0" w:color="auto"/>
        <w:right w:val="none" w:sz="0" w:space="0" w:color="auto"/>
      </w:divBdr>
      <w:divsChild>
        <w:div w:id="2003699652">
          <w:marLeft w:val="0"/>
          <w:marRight w:val="0"/>
          <w:marTop w:val="0"/>
          <w:marBottom w:val="0"/>
          <w:divBdr>
            <w:top w:val="none" w:sz="0" w:space="0" w:color="auto"/>
            <w:left w:val="none" w:sz="0" w:space="0" w:color="auto"/>
            <w:bottom w:val="none" w:sz="0" w:space="0" w:color="auto"/>
            <w:right w:val="none" w:sz="0" w:space="0" w:color="auto"/>
          </w:divBdr>
          <w:divsChild>
            <w:div w:id="15393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A4%D0%B8%D0%BB%D0%BE%D1%81%D0%BE%D1%84%D0%B8%D1%8F" TargetMode="External"/><Relationship Id="rId18" Type="http://schemas.openxmlformats.org/officeDocument/2006/relationships/hyperlink" Target="http://ru.wikipedia.org/wiki/%D0%9D%D0%B0%D1%83%D0%BA%D0%B0" TargetMode="External"/><Relationship Id="rId26" Type="http://schemas.openxmlformats.org/officeDocument/2006/relationships/hyperlink" Target="http://ru.wikipedia.org/wiki/%D0%9F%D0%BB%D0%B0%D0%BD%D0%BE%D0%B2%D0%B0%D1%8F_%D1%8D%D0%BA%D0%BE%D0%BD%D0%BE%D0%BC%D0%B8%D0%BA%D0%B0" TargetMode="External"/><Relationship Id="rId39" Type="http://schemas.openxmlformats.org/officeDocument/2006/relationships/image" Target="media/image1.gif"/><Relationship Id="rId21" Type="http://schemas.openxmlformats.org/officeDocument/2006/relationships/hyperlink" Target="http://ru.wikipedia.org/wiki/%D0%A1%D0%BF%D0%BE%D1%80%D1%82" TargetMode="External"/><Relationship Id="rId34" Type="http://schemas.openxmlformats.org/officeDocument/2006/relationships/hyperlink" Target="http://ru.wikipedia.org/wiki/%D0%97%D0%BD%D0%B0%D0%BD%D0%B8%D1%8F" TargetMode="External"/><Relationship Id="rId42" Type="http://schemas.openxmlformats.org/officeDocument/2006/relationships/image" Target="media/image4.jpeg"/><Relationship Id="rId47" Type="http://schemas.openxmlformats.org/officeDocument/2006/relationships/image" Target="media/image9.png"/><Relationship Id="rId50" Type="http://schemas.openxmlformats.org/officeDocument/2006/relationships/oleObject" Target="embeddings/oleObject1.bin"/><Relationship Id="rId55" Type="http://schemas.openxmlformats.org/officeDocument/2006/relationships/image" Target="media/image14.wmf"/><Relationship Id="rId63" Type="http://schemas.openxmlformats.org/officeDocument/2006/relationships/oleObject" Target="embeddings/oleObject8.bin"/><Relationship Id="rId68" Type="http://schemas.openxmlformats.org/officeDocument/2006/relationships/hyperlink" Target="http://ru.wikipedia.org/wiki/%D0%AD%D0%BB%D0%B0%D1%81%D1%82%D0%B8%D1%87%D0%BD%D0%BE%D1%81%D1%82%D1%8C_%D1%81%D0%BF%D1%80%D0%BE%D1%81%D0%B0" TargetMode="External"/><Relationship Id="rId76" Type="http://schemas.openxmlformats.org/officeDocument/2006/relationships/image" Target="media/image25.png"/><Relationship Id="rId84" Type="http://schemas.openxmlformats.org/officeDocument/2006/relationships/hyperlink" Target="http://www.grandars.ru/student/ekonomicheskaya-teoriya/monopoliya.html" TargetMode="External"/><Relationship Id="rId7" Type="http://schemas.openxmlformats.org/officeDocument/2006/relationships/hyperlink" Target="http://ru.wikipedia.org/wiki/%D0%9E%D0%B1%D1%89%D0%B5%D1%81%D1%82%D0%B2%D0%BE" TargetMode="External"/><Relationship Id="rId71"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hyperlink" Target="http://ru.wikipedia.org/wiki/%D0%A0%D0%B5%D0%BB%D0%B8%D0%B3%D0%B8%D1%8F" TargetMode="External"/><Relationship Id="rId29" Type="http://schemas.openxmlformats.org/officeDocument/2006/relationships/hyperlink" Target="http://ru.wikipedia.org/wiki/%D0%A2%D1%80%D1%83%D0%B4" TargetMode="External"/><Relationship Id="rId11" Type="http://schemas.openxmlformats.org/officeDocument/2006/relationships/hyperlink" Target="http://ru.wikipedia.org/wiki/%D0%A5%D1%80%D0%B5%D0%BC%D0%B0%D1%82%D0%B8%D1%81%D1%82%D0%B8%D0%BA%D0%B0" TargetMode="External"/><Relationship Id="rId24" Type="http://schemas.openxmlformats.org/officeDocument/2006/relationships/hyperlink" Target="http://ru.wikipedia.org/wiki/%D0%94%D0%B8%D1%84%D1%84%D0%B5%D1%80%D0%B5%D0%BD%D1%86%D0%B8%D0%B0%D1%86%D0%B8%D1%8F" TargetMode="External"/><Relationship Id="rId32" Type="http://schemas.openxmlformats.org/officeDocument/2006/relationships/hyperlink" Target="http://ru.wikipedia.org/wiki/%D0%9F%D1%80%D0%B5%D0%B4%D0%BF%D1%80%D0%B8%D0%BD%D0%B8%D0%BC%D0%B0%D1%82%D0%B5%D0%BB%D1%8C%D1%81%D1%82%D0%B2%D0%BE" TargetMode="External"/><Relationship Id="rId37" Type="http://schemas.openxmlformats.org/officeDocument/2006/relationships/hyperlink" Target="http://ru.wikipedia.org/wiki/%D0%97%D0%B0%D1%80%D0%B0%D0%B1%D0%BE%D1%82%D0%BD%D0%B0%D1%8F_%D0%BF%D0%BB%D0%B0%D1%82%D0%B0" TargetMode="External"/><Relationship Id="rId40" Type="http://schemas.openxmlformats.org/officeDocument/2006/relationships/image" Target="media/image2.gif"/><Relationship Id="rId45" Type="http://schemas.openxmlformats.org/officeDocument/2006/relationships/image" Target="media/image7.emf"/><Relationship Id="rId53" Type="http://schemas.openxmlformats.org/officeDocument/2006/relationships/image" Target="media/image13.wmf"/><Relationship Id="rId58" Type="http://schemas.openxmlformats.org/officeDocument/2006/relationships/oleObject" Target="embeddings/oleObject5.bin"/><Relationship Id="rId66" Type="http://schemas.openxmlformats.org/officeDocument/2006/relationships/image" Target="media/image19.wmf"/><Relationship Id="rId74" Type="http://schemas.openxmlformats.org/officeDocument/2006/relationships/hyperlink" Target="http://ru.wikipedia.org/wiki/%D0%9A%D1%80%D0%B8%D0%B2%D0%B0%D1%8F_%D1%81%D0%BF%D1%80%D0%BE%D1%81%D0%B0" TargetMode="External"/><Relationship Id="rId79" Type="http://schemas.openxmlformats.org/officeDocument/2006/relationships/image" Target="media/image28.png"/><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7.bin"/><Relationship Id="rId82" Type="http://schemas.openxmlformats.org/officeDocument/2006/relationships/hyperlink" Target="http://ru.wikipedia.org/wiki/%D0%AD%D0%BB%D0%B0%D1%81%D1%82%D0%B8%D1%87%D0%BD%D0%BE%D1%81%D1%82%D1%8C_%D0%BF%D1%80%D0%B5%D0%B4%D0%BB%D0%BE%D0%B6%D0%B5%D0%BD%D0%B8%D1%8F" TargetMode="External"/><Relationship Id="rId19" Type="http://schemas.openxmlformats.org/officeDocument/2006/relationships/hyperlink" Target="http://ru.wikipedia.org/wiki/%D0%97%D0%B4%D1%80%D0%B0%D0%B2%D0%BE%D0%BE%D1%85%D1%80%D0%B0%D0%BD%D0%B5%D0%BD%D0%B8%D0%B5" TargetMode="External"/><Relationship Id="rId4" Type="http://schemas.openxmlformats.org/officeDocument/2006/relationships/settings" Target="settings.xml"/><Relationship Id="rId9" Type="http://schemas.openxmlformats.org/officeDocument/2006/relationships/hyperlink" Target="http://ru.wikipedia.org/wiki/%D0%9E%D0%B1%D0%BC%D0%B5%D0%BD" TargetMode="External"/><Relationship Id="rId14" Type="http://schemas.openxmlformats.org/officeDocument/2006/relationships/hyperlink" Target="http://ru.wikipedia.org/wiki/%D0%A1%D1%82%D0%BE%D0%B8%D0%BC%D0%BE%D1%81%D1%82%D1%8C" TargetMode="External"/><Relationship Id="rId22" Type="http://schemas.openxmlformats.org/officeDocument/2006/relationships/hyperlink" Target="http://ru.wikipedia.org/wiki/%D0%90%D0%BD%D0%B3%D0%BB%D0%B8%D0%B9%D1%81%D0%BA%D0%B8%D0%B9_%D1%8F%D0%B7%D1%8B%D0%BA" TargetMode="External"/><Relationship Id="rId27" Type="http://schemas.openxmlformats.org/officeDocument/2006/relationships/hyperlink" Target="http://ru.wikipedia.org/wiki/%D0%A0%D0%B5%D1%81%D1%83%D1%80%D1%81" TargetMode="External"/><Relationship Id="rId30" Type="http://schemas.openxmlformats.org/officeDocument/2006/relationships/hyperlink" Target="http://ru.wikipedia.org/wiki/%D0%9A%D0%B0%D0%BF%D0%B8%D1%82%D0%B0%D0%BB" TargetMode="External"/><Relationship Id="rId35" Type="http://schemas.openxmlformats.org/officeDocument/2006/relationships/hyperlink" Target="http://ru.wikipedia.org/wiki/%D0%A0%D0%B5%D0%BD%D1%82%D0%B0" TargetMode="External"/><Relationship Id="rId43" Type="http://schemas.openxmlformats.org/officeDocument/2006/relationships/image" Target="media/image5.jpeg"/><Relationship Id="rId48" Type="http://schemas.openxmlformats.org/officeDocument/2006/relationships/image" Target="media/image10.png"/><Relationship Id="rId56" Type="http://schemas.openxmlformats.org/officeDocument/2006/relationships/oleObject" Target="embeddings/oleObject4.bin"/><Relationship Id="rId64" Type="http://schemas.openxmlformats.org/officeDocument/2006/relationships/image" Target="media/image18.wmf"/><Relationship Id="rId69" Type="http://schemas.openxmlformats.org/officeDocument/2006/relationships/image" Target="media/image20.png"/><Relationship Id="rId77" Type="http://schemas.openxmlformats.org/officeDocument/2006/relationships/image" Target="media/image26.png"/><Relationship Id="rId8" Type="http://schemas.openxmlformats.org/officeDocument/2006/relationships/hyperlink" Target="http://ru.wikipedia.org/wiki/%D0%9F%D1%80%D0%BE%D0%B8%D0%B7%D0%B2%D0%BE%D0%B4%D1%81%D1%82%D0%B2%D0%BE" TargetMode="External"/><Relationship Id="rId51" Type="http://schemas.openxmlformats.org/officeDocument/2006/relationships/image" Target="media/image12.wmf"/><Relationship Id="rId72" Type="http://schemas.openxmlformats.org/officeDocument/2006/relationships/image" Target="media/image23.png"/><Relationship Id="rId80" Type="http://schemas.openxmlformats.org/officeDocument/2006/relationships/image" Target="media/image29.png"/><Relationship Id="rId85" Type="http://schemas.openxmlformats.org/officeDocument/2006/relationships/hyperlink" Target="http://www.grandars.ru/student/ekonomicheskaya-teoriya/monopolisticheskaya-konkurenciya.html" TargetMode="External"/><Relationship Id="rId3" Type="http://schemas.openxmlformats.org/officeDocument/2006/relationships/styles" Target="styles.xml"/><Relationship Id="rId12" Type="http://schemas.openxmlformats.org/officeDocument/2006/relationships/hyperlink" Target="http://ru.wikipedia.org/wiki/%D0%9F%D1%80%D0%B8%D0%B1%D1%8B%D0%BB%D1%8C" TargetMode="External"/><Relationship Id="rId17" Type="http://schemas.openxmlformats.org/officeDocument/2006/relationships/hyperlink" Target="http://ru.wikipedia.org/wiki/%D0%98%D1%81%D0%BA%D1%83%D1%81%D1%81%D1%82%D0%B2%D0%BE" TargetMode="External"/><Relationship Id="rId25" Type="http://schemas.openxmlformats.org/officeDocument/2006/relationships/hyperlink" Target="http://ru.wikipedia.org/wiki/%D0%A2%D1%80%D0%B0%D0%B4%D0%B8%D1%86%D0%B8%D0%BE%D0%BD%D0%BD%D0%B0%D1%8F_%D1%8D%D0%BA%D0%BE%D0%BD%D0%BE%D0%BC%D0%B8%D0%BA%D0%B0" TargetMode="External"/><Relationship Id="rId33" Type="http://schemas.openxmlformats.org/officeDocument/2006/relationships/hyperlink" Target="http://ru.wikipedia.org/wiki/%D0%98%D0%BD%D1%84%D0%BE%D1%80%D0%BC%D0%B0%D1%86%D0%B8%D1%8F" TargetMode="External"/><Relationship Id="rId38" Type="http://schemas.openxmlformats.org/officeDocument/2006/relationships/hyperlink" Target="http://ru.wikipedia.org/wiki/%D0%9F%D1%80%D0%B8%D0%B1%D1%8B%D0%BB%D1%8C" TargetMode="External"/><Relationship Id="rId46" Type="http://schemas.openxmlformats.org/officeDocument/2006/relationships/image" Target="media/image8.jpeg"/><Relationship Id="rId59" Type="http://schemas.openxmlformats.org/officeDocument/2006/relationships/image" Target="media/image16.wmf"/><Relationship Id="rId67" Type="http://schemas.openxmlformats.org/officeDocument/2006/relationships/oleObject" Target="embeddings/oleObject10.bin"/><Relationship Id="rId20" Type="http://schemas.openxmlformats.org/officeDocument/2006/relationships/hyperlink" Target="http://ru.wikipedia.org/wiki/%D0%9E%D0%B1%D1%80%D0%B0%D0%B7%D0%BE%D0%B2%D0%B0%D0%BD%D0%B8%D0%B5" TargetMode="External"/><Relationship Id="rId41" Type="http://schemas.openxmlformats.org/officeDocument/2006/relationships/image" Target="media/image3.jpeg"/><Relationship Id="rId54" Type="http://schemas.openxmlformats.org/officeDocument/2006/relationships/oleObject" Target="embeddings/oleObject3.bin"/><Relationship Id="rId62" Type="http://schemas.openxmlformats.org/officeDocument/2006/relationships/image" Target="media/image17.wmf"/><Relationship Id="rId70" Type="http://schemas.openxmlformats.org/officeDocument/2006/relationships/image" Target="media/image21.png"/><Relationship Id="rId75" Type="http://schemas.openxmlformats.org/officeDocument/2006/relationships/hyperlink" Target="http://ru.wikipedia.org/wiki/%D0%A2%D0%BE%D0%B2%D0%B0%D1%80_%D0%93%D0%B8%D1%84%D1%84%D0%B5%D0%BD%D0%B0" TargetMode="External"/><Relationship Id="rId83" Type="http://schemas.openxmlformats.org/officeDocument/2006/relationships/hyperlink" Target="http://ru.wikipedia.org/wiki/%D0%9F%D1%80%D0%B5%D0%B4%D0%BB%D0%BE%D0%B6%D0%B5%D0%BD%D0%B8%D0%B5_(%D1%8D%D0%BA%D0%BE%D0%BD%D0%BE%D0%BC%D0%B8%D0%BA%D0%B0)"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ru.wikipedia.org/wiki/%D0%94%D1%80%D0%B5%D0%B2%D0%BD%D0%B5%D0%B3%D1%80%D0%B5%D1%87%D0%B5%D1%81%D0%BA%D0%B8%D0%B9_%D1%8F%D0%B7%D1%8B%D0%BA" TargetMode="External"/><Relationship Id="rId15" Type="http://schemas.openxmlformats.org/officeDocument/2006/relationships/hyperlink" Target="http://ru.wikipedia.org/wiki/%D0%91%D0%BB%D0%B0%D0%B3%D0%BE_(%D1%8D%D0%BA%D0%BE%D0%BD%D0%BE%D0%BC%D0%B8%D0%BA%D0%B0)" TargetMode="External"/><Relationship Id="rId23" Type="http://schemas.openxmlformats.org/officeDocument/2006/relationships/hyperlink" Target="http://ru.wikipedia.org/wiki/%D0%A0%D0%B5%D0%BD%D0%B5%D1%81%D1%81%D0%B0%D0%BD%D1%81" TargetMode="External"/><Relationship Id="rId28" Type="http://schemas.openxmlformats.org/officeDocument/2006/relationships/hyperlink" Target="http://ru.wikipedia.org/wiki/%D0%A2%D0%B5%D1%85%D0%BD%D0%BE%D0%BB%D0%BE%D0%B3%D0%B8%D1%8F" TargetMode="External"/><Relationship Id="rId36" Type="http://schemas.openxmlformats.org/officeDocument/2006/relationships/hyperlink" Target="http://ru.wikipedia.org/wiki/%D0%9F%D1%80%D0%BE%D1%86%D0%B5%D0%BD%D1%82" TargetMode="External"/><Relationship Id="rId49" Type="http://schemas.openxmlformats.org/officeDocument/2006/relationships/image" Target="media/image11.wmf"/><Relationship Id="rId57" Type="http://schemas.openxmlformats.org/officeDocument/2006/relationships/image" Target="media/image15.wmf"/><Relationship Id="rId10" Type="http://schemas.openxmlformats.org/officeDocument/2006/relationships/hyperlink" Target="http://ru.wikipedia.org/wiki/%D0%90%D1%80%D0%B8%D1%81%D1%82%D0%BE%D1%82%D0%B5%D0%BB%D1%8C" TargetMode="External"/><Relationship Id="rId31" Type="http://schemas.openxmlformats.org/officeDocument/2006/relationships/hyperlink" Target="http://ru.wikipedia.org/wiki/%D0%97%D0%B5%D0%BC%D0%BB%D1%8F" TargetMode="External"/><Relationship Id="rId44" Type="http://schemas.openxmlformats.org/officeDocument/2006/relationships/image" Target="media/image6.jpeg"/><Relationship Id="rId52" Type="http://schemas.openxmlformats.org/officeDocument/2006/relationships/oleObject" Target="embeddings/oleObject2.bin"/><Relationship Id="rId60" Type="http://schemas.openxmlformats.org/officeDocument/2006/relationships/oleObject" Target="embeddings/oleObject6.bin"/><Relationship Id="rId65" Type="http://schemas.openxmlformats.org/officeDocument/2006/relationships/oleObject" Target="embeddings/oleObject9.bin"/><Relationship Id="rId73" Type="http://schemas.openxmlformats.org/officeDocument/2006/relationships/image" Target="media/image24.png"/><Relationship Id="rId78" Type="http://schemas.openxmlformats.org/officeDocument/2006/relationships/image" Target="media/image27.png"/><Relationship Id="rId81" Type="http://schemas.openxmlformats.org/officeDocument/2006/relationships/image" Target="media/image30.png"/><Relationship Id="rId86" Type="http://schemas.openxmlformats.org/officeDocument/2006/relationships/hyperlink" Target="http://www.grandars.ru/student/ekonomicheskaya-teoriya/oligopoliy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A62F0-B599-4482-8B33-3D255A6B9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23</Pages>
  <Words>14905</Words>
  <Characters>84964</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LightAngel</dc:creator>
  <cp:lastModifiedBy>LightAngel</cp:lastModifiedBy>
  <cp:revision>31</cp:revision>
  <dcterms:created xsi:type="dcterms:W3CDTF">2011-08-28T16:43:00Z</dcterms:created>
  <dcterms:modified xsi:type="dcterms:W3CDTF">2011-09-01T19:20:00Z</dcterms:modified>
</cp:coreProperties>
</file>